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overflowPunct w:val="false"/>
        <w:rPr>
          <w:rFonts w:ascii="Arial" w:hAnsi="Arial" w:cs="Arial"/>
          <w:b/>
          <w:color w:val="221F1F"/>
          <w:w w:val="105"/>
          <w:sz w:val="32"/>
          <w:szCs w:val="32"/>
        </w:rPr>
      </w:pPr>
      <w:r>
        <w:rPr>
          <w:rFonts w:ascii="Calibri" w:hAnsi="Calibri" w:asciiTheme="minorHAnsi" w:hAnsiTheme="minorHAnsi"/>
          <w:b/>
          <w:color w:val="FFFFFF"/>
          <w:w w:val="105"/>
          <w:position w:val="-3"/>
          <w:sz w:val="37"/>
          <w:szCs w:val="37"/>
          <w:shd w:fill="043479" w:val="clear"/>
        </w:rPr>
        <w:t xml:space="preserve"> </w:t>
      </w:r>
      <w:r>
        <w:rPr>
          <w:rFonts w:ascii="HelveticaNeueLT Pro 55 Roman" w:hAnsi="HelveticaNeueLT Pro 55 Roman"/>
          <w:b/>
          <w:color w:val="FFFFFF"/>
          <w:w w:val="105"/>
          <w:position w:val="-3"/>
          <w:sz w:val="37"/>
          <w:szCs w:val="37"/>
          <w:shd w:fill="043479" w:val="clear"/>
        </w:rPr>
        <w:t>3</w:t>
      </w:r>
      <w:r>
        <w:rPr>
          <w:rFonts w:ascii="HelveticaNeueLT Pro 55 Roman" w:hAnsi="HelveticaNeueLT Pro 55 Roman"/>
          <w:color w:val="FFFFFF"/>
          <w:w w:val="105"/>
          <w:position w:val="-3"/>
          <w:sz w:val="37"/>
          <w:szCs w:val="37"/>
          <w:shd w:fill="043479" w:val="clear"/>
        </w:rPr>
        <w:t xml:space="preserve"> </w:t>
      </w:r>
      <w:r>
        <w:rPr>
          <w:rFonts w:ascii="HelveticaNeueLT Pro 55 Roman" w:hAnsi="HelveticaNeueLT Pro 55 Roman"/>
          <w:color w:val="FFFFFF"/>
          <w:w w:val="105"/>
          <w:position w:val="-3"/>
          <w:sz w:val="37"/>
          <w:szCs w:val="37"/>
        </w:rPr>
        <w:t xml:space="preserve"> </w:t>
      </w:r>
      <w:r>
        <w:rPr>
          <w:rFonts w:cs="Arial" w:ascii="Arial" w:hAnsi="Arial"/>
          <w:b/>
          <w:color w:val="221F1F"/>
          <w:w w:val="105"/>
          <w:sz w:val="32"/>
          <w:szCs w:val="32"/>
        </w:rPr>
        <w:t xml:space="preserve">Plan wynikowy </w:t>
      </w:r>
    </w:p>
    <w:p>
      <w:pPr>
        <w:pStyle w:val="BodyText"/>
        <w:overflowPunct w:val="false"/>
        <w:spacing w:before="39" w:after="0"/>
        <w:ind w:left="101"/>
        <w:rPr>
          <w:b/>
          <w:i/>
          <w:i/>
          <w:iCs/>
          <w:color w:val="221F1F"/>
          <w:w w:val="105"/>
          <w:sz w:val="28"/>
          <w:szCs w:val="28"/>
          <w:ins w:id="0" w:author="Dell" w:date="2023-12-04T17:56:00Z"/>
        </w:rPr>
      </w:pPr>
      <w:r>
        <w:rPr>
          <w:i/>
          <w:color w:val="000000"/>
          <w:position w:val="1"/>
          <w:sz w:val="28"/>
          <w:szCs w:val="28"/>
          <w:shd w:fill="FFFFFF" w:val="clear"/>
        </w:rPr>
        <w:t xml:space="preserve">"Wymagania edukacyjne z </w:t>
      </w:r>
      <w:r>
        <w:rPr>
          <w:i/>
          <w:color w:val="000000"/>
          <w:sz w:val="28"/>
          <w:szCs w:val="28"/>
          <w:shd w:fill="FFFFFF" w:val="clear"/>
        </w:rPr>
        <w:t>fizyki dla klasy 3</w:t>
      </w:r>
      <w:r>
        <w:rPr>
          <w:i/>
          <w:color w:val="000000"/>
          <w:sz w:val="28"/>
          <w:szCs w:val="28"/>
          <w:shd w:fill="FFFFFF" w:val="clear"/>
        </w:rPr>
        <w:t>c</w:t>
      </w:r>
      <w:r>
        <w:rPr>
          <w:i/>
          <w:color w:val="000000"/>
          <w:sz w:val="28"/>
          <w:szCs w:val="28"/>
          <w:shd w:fill="FFFFFF" w:val="clear"/>
        </w:rPr>
        <w:t xml:space="preserve"> na rok szkolny 202</w:t>
      </w:r>
      <w:r>
        <w:rPr>
          <w:i/>
          <w:color w:val="000000"/>
          <w:sz w:val="28"/>
          <w:szCs w:val="28"/>
          <w:shd w:fill="FFFFFF" w:val="clear"/>
        </w:rPr>
        <w:t>4</w:t>
      </w:r>
      <w:r>
        <w:rPr>
          <w:i/>
          <w:color w:val="000000"/>
          <w:sz w:val="28"/>
          <w:szCs w:val="28"/>
          <w:shd w:fill="FFFFFF" w:val="clear"/>
        </w:rPr>
        <w:t>/2</w:t>
      </w:r>
      <w:r>
        <w:rPr>
          <w:i/>
          <w:color w:val="000000"/>
          <w:sz w:val="28"/>
          <w:szCs w:val="28"/>
          <w:shd w:fill="FFFFFF" w:val="clear"/>
        </w:rPr>
        <w:t>5</w:t>
      </w:r>
      <w:r>
        <w:rPr>
          <w:i/>
          <w:color w:val="000000"/>
          <w:sz w:val="28"/>
          <w:szCs w:val="28"/>
          <w:shd w:fill="FFFFFF" w:val="clear"/>
        </w:rPr>
        <w:t xml:space="preserve"> w oparciu o program nauczania fizyki dla liceum ogólnokształcącego i technikum "Odkryć Fizykę 3"- Marcin Braun, Weronika Śliwa,  wydawnictwo Nowa Era</w:t>
      </w:r>
    </w:p>
    <w:p>
      <w:pPr>
        <w:pStyle w:val="BodyText"/>
        <w:overflowPunct w:val="false"/>
        <w:rPr>
          <w:rFonts w:ascii="Arial" w:hAnsi="Arial" w:cs="Arial"/>
          <w:i/>
          <w:i/>
          <w:iCs/>
          <w:color w:val="221F1F"/>
          <w:w w:val="105"/>
          <w:sz w:val="27"/>
          <w:szCs w:val="27"/>
        </w:rPr>
      </w:pPr>
      <w:r>
        <w:rPr>
          <w:rFonts w:cs="Arial" w:ascii="Arial" w:hAnsi="Arial"/>
          <w:i/>
          <w:iCs/>
          <w:color w:val="221F1F"/>
          <w:w w:val="105"/>
          <w:sz w:val="27"/>
          <w:szCs w:val="27"/>
        </w:rPr>
      </w:r>
    </w:p>
    <w:p>
      <w:pPr>
        <w:pStyle w:val="BodyText"/>
        <w:overflowPunct w:val="false"/>
        <w:spacing w:lineRule="auto" w:line="360" w:before="120" w:after="0"/>
        <w:rPr>
          <w:rFonts w:ascii="Book Antiqua" w:hAnsi="Book Antiqua" w:cs="Bookman Old Style"/>
          <w:i/>
          <w:i/>
          <w:iCs/>
          <w:color w:val="221F1F"/>
          <w:sz w:val="17"/>
          <w:szCs w:val="17"/>
        </w:rPr>
      </w:pPr>
      <w:r>
        <w:rPr>
          <w:rFonts w:cs="Bookman Old Style" w:ascii="Book Antiqua" w:hAnsi="Book Antiqua"/>
          <w:color w:val="221F1F"/>
          <w:sz w:val="17"/>
          <w:szCs w:val="17"/>
          <w:vertAlign w:val="superscript"/>
        </w:rPr>
        <w:t>1</w:t>
      </w:r>
      <w:r>
        <w:rPr>
          <w:rFonts w:cs="Bookman Old Style" w:ascii="Book Antiqua" w:hAnsi="Book Antiqua"/>
          <w:color w:val="221F1F"/>
          <w:sz w:val="17"/>
          <w:szCs w:val="17"/>
        </w:rPr>
        <w:t xml:space="preserve"> Doświadczenia obowiązkowe zapisano pogrubioną czcionką.</w:t>
      </w:r>
    </w:p>
    <w:p>
      <w:pPr>
        <w:pStyle w:val="BodyText"/>
        <w:overflowPunct w:val="false"/>
        <w:spacing w:lineRule="auto" w:line="360"/>
        <w:rPr>
          <w:rFonts w:ascii="Book Antiqua" w:hAnsi="Book Antiqua" w:cs="Bookman Old Style"/>
          <w:i/>
          <w:i/>
          <w:iCs/>
          <w:color w:val="221F1F"/>
          <w:sz w:val="17"/>
          <w:szCs w:val="17"/>
        </w:rPr>
      </w:pPr>
      <w:r>
        <w:rPr>
          <w:rFonts w:cs="Bookman Old Style" w:ascii="Book Antiqua" w:hAnsi="Book Antiqua"/>
          <w:color w:val="221F1F"/>
          <w:sz w:val="17"/>
          <w:szCs w:val="17"/>
          <w:vertAlign w:val="superscript"/>
        </w:rPr>
        <w:t>2</w:t>
      </w:r>
      <w:r>
        <w:rPr>
          <w:rFonts w:cs="Bookman Old Style" w:ascii="Book Antiqua" w:hAnsi="Book Antiqua"/>
          <w:color w:val="221F1F"/>
          <w:sz w:val="17"/>
          <w:szCs w:val="17"/>
        </w:rPr>
        <w:t xml:space="preserve"> W kolumnie „Wymagania" nawiasami oznaczono wymagania odnoszące się do zapisów celów operacyjnych ujętych w nawias w kolumnie „Cele operacyjne".</w:t>
      </w:r>
    </w:p>
    <w:p>
      <w:pPr>
        <w:pStyle w:val="BodyText"/>
        <w:spacing w:before="0" w:after="120"/>
        <w:rPr>
          <w:rFonts w:ascii="HelveticaNeueLT Pro 55 Roman" w:hAnsi="HelveticaNeueLT Pro 55 Roman"/>
          <w:b/>
          <w:bCs/>
          <w:sz w:val="15"/>
          <w:szCs w:val="15"/>
        </w:rPr>
      </w:pPr>
      <w:r>
        <w:rPr>
          <w:rFonts w:cs="Bookman Old Style" w:ascii="Book Antiqua" w:hAnsi="Book Antiqua"/>
          <w:color w:val="221F1F"/>
          <w:w w:val="105"/>
          <w:sz w:val="17"/>
          <w:szCs w:val="17"/>
        </w:rPr>
        <w:t xml:space="preserve">Symbolem </w:t>
      </w:r>
      <w:r>
        <w:rPr>
          <w:rFonts w:cs="Bookman Old Style" w:ascii="Book Antiqua" w:hAnsi="Book Antiqua"/>
          <w:color w:val="221F1F"/>
          <w:w w:val="105"/>
          <w:sz w:val="17"/>
          <w:szCs w:val="17"/>
          <w:vertAlign w:val="superscript"/>
        </w:rPr>
        <w:t>D</w:t>
      </w:r>
      <w:r>
        <w:rPr>
          <w:rFonts w:cs="Bookman Old Style" w:ascii="Book Antiqua" w:hAnsi="Book Antiqua"/>
          <w:color w:val="221F1F"/>
          <w:w w:val="105"/>
          <w:sz w:val="17"/>
          <w:szCs w:val="17"/>
        </w:rPr>
        <w:t xml:space="preserve"> oznaczono treści spoza podstawy programowej</w:t>
      </w:r>
    </w:p>
    <w:tbl>
      <w:tblPr>
        <w:tblW w:w="14142" w:type="dxa"/>
        <w:jc w:val="left"/>
        <w:tblInd w:w="113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0a0"/>
      </w:tblPr>
      <w:tblGrid>
        <w:gridCol w:w="2093"/>
        <w:gridCol w:w="6946"/>
        <w:gridCol w:w="1274"/>
        <w:gridCol w:w="1276"/>
        <w:gridCol w:w="1277"/>
        <w:gridCol w:w="1275"/>
      </w:tblGrid>
      <w:tr>
        <w:trPr>
          <w:tblHeader w:val="true"/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93C742"/>
              <w:left w:val="single" w:sz="4" w:space="0" w:color="93C742"/>
              <w:bottom w:val="single" w:sz="6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ind w:left="-142" w:right="-108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Zagadnienie</w:t>
            </w:r>
          </w:p>
        </w:tc>
        <w:tc>
          <w:tcPr>
            <w:tcW w:w="6946" w:type="dxa"/>
            <w:vMerge w:val="restart"/>
            <w:tcBorders>
              <w:top w:val="single" w:sz="4" w:space="0" w:color="93C742"/>
              <w:left w:val="single" w:sz="4" w:space="0" w:color="93C742"/>
              <w:bottom w:val="single" w:sz="6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Cele operacyjne (osiągnięcia ucznia)</w:t>
            </w: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  <w:vertAlign w:val="superscript"/>
              </w:rPr>
              <w:t>1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</w:tc>
        <w:tc>
          <w:tcPr>
            <w:tcW w:w="5102" w:type="dxa"/>
            <w:gridSpan w:val="4"/>
            <w:tcBorders>
              <w:top w:val="single" w:sz="4" w:space="0" w:color="93C742"/>
              <w:left w:val="single" w:sz="4" w:space="0" w:color="93C742"/>
              <w:bottom w:val="single" w:sz="4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Wymagania</w:t>
            </w: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  <w:vertAlign w:val="superscript"/>
              </w:rPr>
              <w:t>2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93C742"/>
              <w:left w:val="single" w:sz="4" w:space="0" w:color="93C742"/>
              <w:bottom w:val="single" w:sz="4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r>
          </w:p>
        </w:tc>
        <w:tc>
          <w:tcPr>
            <w:tcW w:w="6946" w:type="dxa"/>
            <w:vMerge w:val="continue"/>
            <w:tcBorders>
              <w:top w:val="single" w:sz="4" w:space="0" w:color="93C742"/>
              <w:left w:val="single" w:sz="4" w:space="0" w:color="93C742"/>
              <w:bottom w:val="single" w:sz="4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r>
          </w:p>
        </w:tc>
        <w:tc>
          <w:tcPr>
            <w:tcW w:w="2550" w:type="dxa"/>
            <w:gridSpan w:val="2"/>
            <w:tcBorders>
              <w:top w:val="single" w:sz="4" w:space="0" w:color="93C742"/>
              <w:left w:val="single" w:sz="4" w:space="0" w:color="93C742"/>
              <w:bottom w:val="single" w:sz="4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podstawowe</w:t>
            </w:r>
          </w:p>
        </w:tc>
        <w:tc>
          <w:tcPr>
            <w:tcW w:w="2552" w:type="dxa"/>
            <w:gridSpan w:val="2"/>
            <w:tcBorders>
              <w:top w:val="single" w:sz="4" w:space="0" w:color="93C742"/>
              <w:left w:val="single" w:sz="4" w:space="0" w:color="93C742"/>
              <w:bottom w:val="single" w:sz="4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ponadpodstawowe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93C742"/>
              <w:left w:val="single" w:sz="4" w:space="0" w:color="93C742"/>
              <w:bottom w:val="single" w:sz="6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r>
          </w:p>
        </w:tc>
        <w:tc>
          <w:tcPr>
            <w:tcW w:w="6946" w:type="dxa"/>
            <w:vMerge w:val="continue"/>
            <w:tcBorders>
              <w:top w:val="single" w:sz="4" w:space="0" w:color="93C742"/>
              <w:left w:val="single" w:sz="4" w:space="0" w:color="93C742"/>
              <w:bottom w:val="single" w:sz="6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r>
          </w:p>
        </w:tc>
        <w:tc>
          <w:tcPr>
            <w:tcW w:w="1274" w:type="dxa"/>
            <w:tcBorders>
              <w:top w:val="single" w:sz="4" w:space="0" w:color="93C742"/>
              <w:left w:val="single" w:sz="4" w:space="0" w:color="93C742"/>
              <w:bottom w:val="single" w:sz="6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konieczne</w:t>
            </w:r>
          </w:p>
        </w:tc>
        <w:tc>
          <w:tcPr>
            <w:tcW w:w="1276" w:type="dxa"/>
            <w:tcBorders>
              <w:top w:val="single" w:sz="4" w:space="0" w:color="93C742"/>
              <w:left w:val="single" w:sz="4" w:space="0" w:color="93C742"/>
              <w:bottom w:val="single" w:sz="6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podstawowe</w:t>
            </w:r>
          </w:p>
        </w:tc>
        <w:tc>
          <w:tcPr>
            <w:tcW w:w="1277" w:type="dxa"/>
            <w:tcBorders>
              <w:top w:val="single" w:sz="4" w:space="0" w:color="93C742"/>
              <w:left w:val="single" w:sz="4" w:space="0" w:color="93C742"/>
              <w:bottom w:val="single" w:sz="6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rozszerzające</w:t>
            </w:r>
          </w:p>
        </w:tc>
        <w:tc>
          <w:tcPr>
            <w:tcW w:w="1275" w:type="dxa"/>
            <w:tcBorders>
              <w:top w:val="single" w:sz="4" w:space="0" w:color="93C742"/>
              <w:left w:val="single" w:sz="4" w:space="0" w:color="93C742"/>
              <w:bottom w:val="single" w:sz="6" w:space="0" w:color="93C742"/>
              <w:right w:val="single" w:sz="4" w:space="0" w:color="93C742"/>
            </w:tcBorders>
            <w:shd w:color="auto" w:fill="E6F0D3" w:val="clear"/>
            <w:vAlign w:val="cente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dopełniające</w:t>
            </w:r>
          </w:p>
        </w:tc>
      </w:tr>
      <w:tr>
        <w:trPr>
          <w:trHeight w:val="20" w:hRule="atLeast"/>
          <w:cantSplit w:val="true"/>
        </w:trPr>
        <w:tc>
          <w:tcPr>
            <w:tcW w:w="14141" w:type="dxa"/>
            <w:gridSpan w:val="6"/>
            <w:tcBorders>
              <w:top w:val="single" w:sz="6" w:space="0" w:color="93C742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Rozdział 7. Termodynamika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1. Cząsteczki i energia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wyjaśnia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, czym zajmuje się termodynamika; porównuje właściwości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substancji w różnych stanach skupienia, wynikające z ich budowy mikroskopowej; analizuje jakościowo związek między temperaturą a średnią energią kinetyczną cząsteczek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wykonuje doświadczenia, korzystając z ich opisów: ilustruje model zjawiska dyfuzji, bada jakościowo szybkość topnienia lodu; opisuje (i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wyjaśnia)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wyniki obserwacji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;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opisuje zjawisko dyfuzji jako skutek chaotycznego ruchu cząsteczek, wskazuje przykłady tego zjawiska w otaczającej rzeczywistości; (opisuje i wyjaśnia mechanizm zjawiska dyfuzji w ciałach stałych)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(informuje, że energię układu można zmienić, wykonując nad nim pracę lub przekazując mu energię w postaci ciepła); odróżnia przekaz energii w postaci ciepła między układami o różnych temperaturach od przekazu energii w formie pracy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spacing w:val="-2"/>
                <w:sz w:val="15"/>
                <w:szCs w:val="15"/>
              </w:rPr>
              <w:t>energii wewnętrznej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; analizuje pierwszą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zasadę termodynamiki jako zasadę zachowania energii;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posługuje się informacjami pochodzącymi z analizy materiałów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źródłowych dotyczących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energii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wewnętrznej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zjawiska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dyfuzji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rozwiązuje (proste) typowe zadania lub problemy dotyczące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energii wewnętrznej i zjawiska dyfuzji;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złożone (nietypowe) zadania lub problemy dotyczące energii wewnętrznej i zjawiska dyfuzji; wykonuje obliczenia, posługując się kalkulatorem; bada zjawisko dyfuzji, korzystając z internetu (planuje i modyfikuje jego przebieg)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2. Rozszerzalność cieplna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opisuje zjawisko rozszerzalności cieplnej: liniowej ciał stałych oraz objętościowej gazów i cieczy; wskazuje odpowiednie przykłady tego zjawiska w 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otaczającej rzeczywistości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wykonuje doświadczenia, korzystając z ich opisów: </w:t>
            </w:r>
            <w:r>
              <w:rPr>
                <w:rFonts w:eastAsia="Calibri" w:ascii="HelveticaNeueLT Pro 55 Roman" w:hAnsi="HelveticaNeueLT Pro 55 Roman"/>
                <w:b/>
                <w:bCs/>
                <w:sz w:val="15"/>
                <w:szCs w:val="15"/>
                <w:lang w:eastAsia="en-US"/>
              </w:rPr>
              <w:t xml:space="preserve">demonstruje </w:t>
            </w:r>
            <w:r>
              <w:rPr>
                <w:rFonts w:eastAsia="Calibri" w:ascii="HelveticaNeueLT Pro 55 Roman" w:hAnsi="HelveticaNeueLT Pro 55 Roman"/>
                <w:b/>
                <w:bCs/>
                <w:spacing w:val="-2"/>
                <w:sz w:val="15"/>
                <w:szCs w:val="15"/>
                <w:lang w:eastAsia="en-US"/>
              </w:rPr>
              <w:t>rozszerzalność cieplną wybranych ciał stałych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 (bada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 xml:space="preserve"> rozszerzalność cieplną cieczy i powietrza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; opisuje wyniki</w:t>
            </w:r>
            <w:r>
              <w:rPr>
                <w:rFonts w:ascii="HelveticaNeueLT Pro 55 Roman" w:hAnsi="HelveticaNeueLT Pro 55 Roman"/>
                <w:color w:val="FF0000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obserwacji; formułuje wnioski)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omawia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znaczenie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rozszerzalności cieplnej ciał stałych;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 wskazuje przykłady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wykorzystywania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rozszerzalności objętościowej 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>gazów i cieczy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oraz jej skutków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 xml:space="preserve"> (analizuje na przykładach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rozszerzalność cieplną gazu)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informacjami pochodzącymi z analizy materiałów źródłowych, w tym tekstów popularnonaukowych lub z internetu, które dotyczą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zjawiska rozszerzalności cieplnej i jego wykorzystywania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(proste) typowe zadania lub problemy dotyczące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rozszerzalności cieplnej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;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złożone (nietypowe) zadania lub problemy dotyczące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rozszerzalności cieplnej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; uzasadnia 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3. Ciepło właściwe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iCs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ciepła właściwego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wraz z jego jednostką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(interpretuje to pojęcie oraz stosuje je do obliczeń i wyjaśniania zjawisk);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porównuje ciepło właściwe różnych substancji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wykorzystuje pojęcie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ciepła właściwego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do obliczania energii potrzebnej do ogrzania ciała lub oddanej przez stygnące ciało;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uzasadnia równość tych energii na podstawie zasady zachowania energii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przeprowadza doświadczenie, korzystając z jego opisu – wyznacza sprawność czajnika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elektrycznego o znanej mocy, termometru, cylindra miarowego;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analizuje wyniki pomiarów, oblicza sprawność czajnika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iCs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posługuje się informacjami pochodzącymi z analizy materiałów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źródłowych dotyczących historii poglądów na naturę ciepła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(proste) typowe zadania lub problemy z wykorzystaniem pojęcia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ciepła właściwego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; wykonuje obliczenia, posługując się kalkulatorem (posługuje się skalami temperatur: Celsjusza i Kelvina oraz pojęciem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mocy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);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złożone (nietypowe) zadania lub problemy z wykorzystaniem pojęcia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ciepła właściwego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4. Przemiany fazowe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rozróżnia i nazywa zmiany stanów skupienia; analizuje i opisuje zjawiska: topnienia, krzepnięcia, wrzenia, skraplania, sublimacji i resublimacji jako procesy, w których dostarczanie energii w postaci ciepła nie powoduje zmiany temperatury;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wskazuje (i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opisuje)</w:t>
            </w:r>
            <w:r>
              <w:rPr>
                <w:rFonts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przykłady 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>przemian fazowych w 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otaczającej rzeczywistości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przeprowadza doświadczenia, korzystając z ich opisów: bada proces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topnienia lodu, obserwuje szybkość wydzielania gazu, wykazuje zależność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temperatury wrzenia od ciśnienia zewnętrznego; opisuje, analizuje (i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wyjaśnia)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wyniki obserwacji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;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odróżnia ciała o budowie krystalicznej od ciał bezpostaciowych; ilustruje na schematycznych rysunkach zależność temperatury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od dostarczanego ciepła dla ciał krystalicznych i bezpostaciowych (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opisuje zależność temperatury wrzenia od ciśnienia zewnętrznego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i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informacjami pochodzącymi z analizy materiałów źródłowych, dotyczącymi 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>przemian fazowych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(proste) typowe zadania związane z 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 xml:space="preserve">przemianami fazowymi;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ustala i/lub uzasadnia 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złożone (nietypowe) zadania lub problemy związane z 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 xml:space="preserve">przemianami fazowymi;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uzasadnia podane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5. Ciepło topnienia i ciepło parowania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ciepła przemiany fazowej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–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ciepła topnienia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ciepła parowania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– wraz z 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jednostką, interpretuje to pojęcie i stosuje je do obliczeń (oraz wyjaśniania zjawisk)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informuje, że topnienie i parowanie wymagają dostarczenia energii, natomiast podczas krzepnięcia i skraplania energia się wydziela (opisuje i wyjaśnia zmiany energii wewnętrznej podczas przemian fazowych na podstawie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mikroskopowej budowy ciał)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przeprowadza doświadczenie, korzystając z jego opisu – bada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wpływ soli na topnienie lodu; opisuje (i wyjaśnia) zaobserwowane zjawisko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informacjami pochodzącymi z analizy materiałów źródłowych, które dotyczą 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>przemian fazowych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;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wskazuje przykłady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wykorzystania przemian fazowych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(</w:t>
            </w: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opisuje</w:t>
            </w:r>
            <w:r>
              <w:rPr>
                <w:rFonts w:ascii="HelveticaNeueLT Pro 55 Roman" w:hAnsi="HelveticaNeueLT Pro 55 Roman"/>
                <w:color w:val="FF0000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działanie lodówki)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(proste) typowe zadania związane z 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wykorzystywaniem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ciepła przemiany fazowej; przeprowadza obliczenia, posługując się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kalkulatorem,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związane z 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wykorzystywaniem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ciepła przemiany fazowej;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  <w:lang w:val="de-DE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lang w:val="de-DE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  <w:lang w:val="de-DE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lang w:val="de-DE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6. Bilans cieplny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analizuje i wyznacza energię przekazaną podczas zmiany temperatury i zmiany stanu skupienia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wyjaśnia, na czym polega bilans cieplny, analizuje go jako zasadę zachowania energii i stosuje go do obliczeń (oraz wyjaśniania zjawisk)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wykorzystuje pojęcia </w:t>
            </w:r>
            <w:r>
              <w:rPr>
                <w:rFonts w:ascii="HelveticaNeueLT Pro 55 Roman" w:hAnsi="HelveticaNeueLT Pro 55 Roman"/>
                <w:i/>
                <w:color w:val="auto"/>
                <w:sz w:val="15"/>
                <w:szCs w:val="15"/>
              </w:rPr>
              <w:t>ciepła właściwego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oraz </w:t>
            </w:r>
            <w:r>
              <w:rPr>
                <w:rFonts w:ascii="HelveticaNeueLT Pro 55 Roman" w:hAnsi="HelveticaNeueLT Pro 55 Roman"/>
                <w:i/>
                <w:color w:val="auto"/>
                <w:sz w:val="15"/>
                <w:szCs w:val="15"/>
              </w:rPr>
              <w:t>ciepła przemiany fazowej w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analizie bilansu cieplnego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(proste) typowe zadania lub problemy z 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wykorzystaniem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bilansu cieplnego; wykonuje obliczenia, posługując się kalkulatorem;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z 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wykorzystaniem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bilansu cieplnego; analizuje otrzymany wynik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7. Wyznaczanie ciepła właściwego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auto"/>
                <w:sz w:val="15"/>
                <w:szCs w:val="15"/>
              </w:rPr>
              <w:t>doświadczalnie wyznacza ciepło właściwe metalu, posługując się bilansem cieplnym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; zapisuje wyniki pomiarów wraz ich jednostką, z uwzględnieniem informacji o niepewności; analizuje i opracowuje wyniki pomiarów (ocenia wynik doświadczenia z 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uwzględnieniem niepewności pomiarowych), wskazuje ich przyczyny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(planuje i modyfikuje przebieg doświadczenia, formułuje hipotezę)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(proste) typowe zadania lub problemy z 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wykorzystaniem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bilansu cieplnego; wykonuje obliczenia, posługując się kalkulatorem;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z 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wykorzystaniem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bilansu cieplnego; analizuje otrzymany wynik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8. Wartość energetyczna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wartości energetycznej paliw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, podaje jej  jednostkę dla paliw: stałych, gazowych i płynnych;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auto"/>
                <w:sz w:val="15"/>
                <w:szCs w:val="15"/>
              </w:rPr>
              <w:t>wartości energetycznej żywności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wraz z jej jednostką,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stosuje to pojęcie do obliczeń (porównuje wartości energetyczne wybranych pokarmów)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informuje, od czego zależy zapotrzebowanie energetyczne człowieka (odróżnia wartość energetyczną od wartości odżywczej)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(proste) typowe zadania lub problemy dotyczące wartości energetycznej paliw i żywności; wykonuje obliczenia, posługując się kalkulatorem;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rozwiązuje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złożone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(nietypowe)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zadania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lub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problemy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dotyczące wartości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energetycznej paliw i żywności; analizuje otrzymany wynik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9. Niezwykłe właściwości wody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wymienia (i omawia) szczególne własności wody oraz ich konsekwencje dla życia na Ziemi, wskazuje odpowiednie przykłady w otaczającej rzeczywistości (uzasadnia, że woda łagodzi klimat)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opisuje nietypową rozszerzalność cieplną wody (szkicuje wykres zależności objętości i/lub gęstości danej masy wody od temperatury)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posługuje się informacjami pochodzącymi z analizy materiałów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źródłowych lub z internetu, dotyczącymi szczególnych własności wody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(proste) typowe zadania dotyczące własności wody;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ustala i/lub uzasadnia odpowiedzi i/lub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dotyczące własności wody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3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Powtórzenie i sprawdzian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realizuje i prezentuje opisany w podręczniku projekt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Ruchy Browna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(lub inny związany z tematyką tego rozdziału); prezentuje wyniki doświadczeń domowych (planuje i modyfikuje ich przebieg, formułuje i weryfikuje hipotezy)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dokonuje syntezy wiedzy z termodynamiki; przedstawia najważniejsze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pojęcia, zasady i zależności; posługuje się informacjami pochodzącymi z analizy przedstawionych (lub samodzielnie wyszukanych) materiałów źródłowych, w tym tekstów popularnonaukowych,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dotyczących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Termodynamika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typowe (proste) zadania lub problemy dotyczące treści rozdziału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>Termodynamika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, w szczególności: (przelicza jednostki, wyodrębnia z tekstów i ilustracji informacje kluczowe; wykonuje obliczenia i zapisuje wynik zgodnie z zasadami zaokrąglania, z zachowaniem liczby cyfr znaczących; czytelnie przedstawia odpowiedzi i rozwiązania); posługuje się tablicami fizycznymi, kartą wybranych wzorów i stałych oraz kalkulatorem; ustala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Termodynamika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ilustruje i/lub uzasadnia zależności,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rozwiązuje zestaw zadań dotyczący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>Termodynamika</w:t>
            </w:r>
            <w:r>
              <w:rPr>
                <w:rFonts w:ascii="HelveticaNeueLT Pro 55 Roman" w:hAnsi="HelveticaNeueLT Pro 55 Roman"/>
                <w:color w:val="auto"/>
                <w:spacing w:val="-8"/>
                <w:sz w:val="15"/>
                <w:szCs w:val="15"/>
              </w:rPr>
              <w:t>; ocenia stopień opanowania wymagań w tym zakresie,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formułuje wnioski; ustala sposoby uzupełnienia osiągnięć (jeśli to konieczne)</w:t>
            </w:r>
          </w:p>
        </w:tc>
        <w:tc>
          <w:tcPr>
            <w:tcW w:w="5102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(zadania zróżnicowane pod względem trudności i złożoności)</w:t>
            </w:r>
          </w:p>
        </w:tc>
      </w:tr>
      <w:tr>
        <w:trPr>
          <w:trHeight w:val="20" w:hRule="atLeast"/>
          <w:cantSplit w:val="true"/>
        </w:trPr>
        <w:tc>
          <w:tcPr>
            <w:tcW w:w="14141" w:type="dxa"/>
            <w:gridSpan w:val="6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Rozdział 8. Drgania i fale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10. Prawo Hooke’a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spacing w:val="-2"/>
                <w:sz w:val="15"/>
                <w:szCs w:val="15"/>
              </w:rPr>
              <w:t>siły ciężkości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,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stosuje do obliczeń związek między tą siłą i masą; rozpoznaje i nazywa </w:t>
            </w:r>
            <w:r>
              <w:rPr>
                <w:rFonts w:ascii="HelveticaNeueLT Pro 55 Roman" w:hAnsi="HelveticaNeueLT Pro 55 Roman"/>
                <w:i/>
                <w:spacing w:val="-2"/>
                <w:sz w:val="15"/>
                <w:szCs w:val="15"/>
              </w:rPr>
              <w:t>siłę sprężystości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276"/>
              <w:rPr>
                <w:rFonts w:ascii="HelveticaNeueLT Pro 55 Roman" w:hAnsi="HelveticaNeueLT Pro 55 Roman"/>
                <w:spacing w:val="-4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4"/>
                <w:w w:val="99"/>
                <w:sz w:val="15"/>
                <w:szCs w:val="15"/>
              </w:rPr>
              <w:t xml:space="preserve">przeprowadza doświadczenie, korzystając z jego opisu – bada rozciąganie sprężyny; analizuje i opracowuje wyniki pomiarów, sporządza wykres zależności wydłużenia sprężyny od siły ciężkości (z uwzględnieniem </w:t>
            </w:r>
            <w:r>
              <w:rPr>
                <w:rFonts w:ascii="HelveticaNeueLT Pro 55 Roman" w:hAnsi="HelveticaNeueLT Pro 55 Roman"/>
                <w:spacing w:val="-4"/>
                <w:w w:val="97"/>
                <w:sz w:val="15"/>
                <w:szCs w:val="15"/>
              </w:rPr>
              <w:t xml:space="preserve">niepewności pomiaru), formułuje wniosek (interpretuje nachylenie prostej; wyznacza współczynnik </w:t>
            </w:r>
            <w:r>
              <w:rPr>
                <w:rFonts w:ascii="HelveticaNeueLT Pro 55 Roman" w:hAnsi="HelveticaNeueLT Pro 55 Roman"/>
                <w:spacing w:val="-8"/>
                <w:w w:val="97"/>
                <w:sz w:val="15"/>
                <w:szCs w:val="15"/>
              </w:rPr>
              <w:t>sprężystości)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podaje i omawia prawo 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>Hooke’a, wskazuje jego ograniczenia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; stosuje prawo 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>Hooke’a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do obliczeń (i wyjaśniania zjawisk)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  <w:t xml:space="preserve">opisuje proporcjonalność siły sprężystości do wydłużenia sprężyny; posługuje się pojęciem </w:t>
            </w:r>
            <w:r>
              <w:rPr>
                <w:rFonts w:ascii="HelveticaNeueLT Pro 55 Roman" w:hAnsi="HelveticaNeueLT Pro 55 Roman"/>
                <w:i/>
                <w:spacing w:val="-2"/>
                <w:w w:val="98"/>
                <w:sz w:val="15"/>
                <w:szCs w:val="15"/>
              </w:rPr>
              <w:t>współczynnika sprężystości</w:t>
            </w:r>
            <w:r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  <w:t xml:space="preserve"> i jego jednostką, interpretuje ten współczynnik; stosuje wzór na siłę sprężystości do obliczeń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posługuje się informacjami pochodzącymi z analizy materiałów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źródłowych, które dotyczą osiągnięć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 xml:space="preserve"> Roberta Hooke’a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(proste) typowe zadania lub problemy z wykorzystaniem prawa 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>Hooke’a; wykonuje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obliczenia; ustala i uzasadnia 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>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złożone (nietypowe) zadania lub problemy z 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wykorzystaniem prawa </w:t>
            </w:r>
            <w:r>
              <w:rPr>
                <w:rFonts w:ascii="HelveticaNeueLT Pro 55 Roman" w:hAnsi="HelveticaNeueLT Pro 55 Roman"/>
                <w:bCs/>
                <w:spacing w:val="-4"/>
                <w:sz w:val="15"/>
                <w:szCs w:val="15"/>
              </w:rPr>
              <w:t xml:space="preserve">Hooke’a;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planuje i przeprowadza doświadczenie w 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celu zbadania, czy gumka recepturka spełnia prawo </w:t>
            </w:r>
            <w:r>
              <w:rPr>
                <w:rFonts w:ascii="HelveticaNeueLT Pro 55 Roman" w:hAnsi="HelveticaNeueLT Pro 55 Roman"/>
                <w:bCs/>
                <w:sz w:val="15"/>
                <w:szCs w:val="15"/>
              </w:rPr>
              <w:t>Hooke’a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11. Opis ruchu drgającego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opisuje ruch drgający jako ruch okresowy; podaje przykłady takiego ruchu; wskazuje położenie równowagi i amplitudę drgań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analizuje ruch drgający pod wpływem siły sprężystości, posługując się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pojęciami : </w:t>
            </w:r>
            <w:r>
              <w:rPr>
                <w:rFonts w:ascii="HelveticaNeueLT Pro 55 Roman" w:hAnsi="HelveticaNeueLT Pro 55 Roman"/>
                <w:i/>
                <w:spacing w:val="-4"/>
                <w:sz w:val="15"/>
                <w:szCs w:val="15"/>
              </w:rPr>
              <w:t>wychylenia,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spacing w:val="-4"/>
                <w:sz w:val="15"/>
                <w:szCs w:val="15"/>
              </w:rPr>
              <w:t>amplitudy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 oraz </w:t>
            </w:r>
            <w:r>
              <w:rPr>
                <w:rFonts w:ascii="HelveticaNeueLT Pro 55 Roman" w:hAnsi="HelveticaNeueLT Pro 55 Roman"/>
                <w:i/>
                <w:spacing w:val="-4"/>
                <w:sz w:val="15"/>
                <w:szCs w:val="15"/>
              </w:rPr>
              <w:t>okresu drgań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rysuje i opisuje siły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działające na ciężarek na sprężynie; wyznacza amplitudę i okres drgań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na podstawie przedstawionego wykresu zależności położenia od czasu)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themeColor="text1" w:val="000000"/>
                <w:spacing w:val="-2"/>
                <w:sz w:val="15"/>
                <w:szCs w:val="15"/>
              </w:rPr>
              <w:t>przeprowadza doświadczenie, korzystając z jego opisu – tworzy</w:t>
            </w: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themeColor="text1" w:val="000000"/>
                <w:spacing w:val="-2"/>
                <w:sz w:val="15"/>
                <w:szCs w:val="15"/>
              </w:rPr>
              <w:t xml:space="preserve">wykres zależności </w:t>
            </w:r>
            <w:r>
              <w:rPr>
                <w:rFonts w:ascii="HelveticaNeueLT Pro 55 Roman" w:hAnsi="HelveticaNeueLT Pro 55 Roman"/>
                <w:i/>
                <w:iCs/>
                <w:color w:themeColor="text1" w:val="000000"/>
                <w:spacing w:val="-2"/>
                <w:sz w:val="15"/>
                <w:szCs w:val="15"/>
              </w:rPr>
              <w:t>x</w:t>
            </w:r>
            <w:r>
              <w:rPr>
                <w:rFonts w:ascii="HelveticaNeueLT Pro 55 Roman" w:hAnsi="HelveticaNeueLT Pro 55 Roman"/>
                <w:color w:themeColor="text1" w:val="000000"/>
                <w:spacing w:val="-2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themeColor="text1" w:val="000000"/>
                <w:spacing w:val="-2"/>
                <w:sz w:val="15"/>
                <w:szCs w:val="15"/>
              </w:rPr>
              <w:t>t</w:t>
            </w:r>
            <w:r>
              <w:rPr>
                <w:rFonts w:ascii="HelveticaNeueLT Pro 55 Roman" w:hAnsi="HelveticaNeueLT Pro 55 Roman"/>
                <w:color w:themeColor="text1" w:val="000000"/>
                <w:spacing w:val="-2"/>
                <w:sz w:val="15"/>
                <w:szCs w:val="15"/>
              </w:rPr>
              <w:t xml:space="preserve">) w ruchu drgającym ciężarka </w:t>
            </w: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>za pomocą programu Tracker (planuje i modyfikuje jego przebieg), wyznacza okres drgań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themeColor="text1" w:val="000000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themeColor="text1" w:val="000000"/>
                <w:spacing w:val="-2"/>
                <w:sz w:val="15"/>
                <w:szCs w:val="15"/>
              </w:rPr>
              <w:t xml:space="preserve">opisuje i analizuje ruch wahadła matematycznego; ilustruje graficznie </w:t>
            </w: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>siły działające na wahadło, wyznacza siłę wypadkową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>posługuje się informacjami pochodzącymi z analizy materiałów źródłowych dotyczących ruchu drgającego (np. ruchu wahadła Foucaulta)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 xml:space="preserve">rozwiązuje (proste) typowe zadania lub problemy związane z opisem ruchu </w:t>
            </w:r>
            <w:r>
              <w:rPr>
                <w:rFonts w:ascii="HelveticaNeueLT Pro 55 Roman" w:hAnsi="HelveticaNeueLT Pro 55 Roman"/>
                <w:color w:themeColor="text1" w:val="000000"/>
                <w:spacing w:val="-4"/>
                <w:sz w:val="15"/>
                <w:szCs w:val="15"/>
              </w:rPr>
              <w:t xml:space="preserve">drgającego; </w:t>
            </w:r>
            <w:r>
              <w:rPr>
                <w:rFonts w:ascii="HelveticaNeueLT Pro 55 Roman" w:hAnsi="HelveticaNeueLT Pro 55 Roman"/>
                <w:color w:themeColor="text1" w:val="000000"/>
                <w:spacing w:val="-6"/>
                <w:sz w:val="15"/>
                <w:szCs w:val="15"/>
              </w:rPr>
              <w:t xml:space="preserve">wykonuje </w:t>
            </w:r>
            <w:r>
              <w:rPr>
                <w:rFonts w:ascii="HelveticaNeueLT Pro 55 Roman" w:hAnsi="HelveticaNeueLT Pro 55 Roman"/>
                <w:color w:themeColor="text1" w:val="000000"/>
                <w:spacing w:val="-4"/>
                <w:sz w:val="15"/>
                <w:szCs w:val="15"/>
              </w:rPr>
              <w:t xml:space="preserve">obliczenia, </w:t>
            </w:r>
            <w:r>
              <w:rPr>
                <w:rFonts w:ascii="HelveticaNeueLT Pro 55 Roman" w:hAnsi="HelveticaNeueLT Pro 55 Roman"/>
                <w:color w:themeColor="text1" w:val="000000"/>
                <w:spacing w:val="-6"/>
                <w:sz w:val="15"/>
                <w:szCs w:val="15"/>
              </w:rPr>
              <w:t xml:space="preserve"> posługując się kalkulatorem; </w:t>
            </w: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 xml:space="preserve">szkicuje wykres </w:t>
            </w:r>
            <w:r>
              <w:rPr>
                <w:rFonts w:ascii="HelveticaNeueLT Pro 55 Roman" w:hAnsi="HelveticaNeueLT Pro 55 Roman"/>
                <w:i/>
                <w:iCs/>
                <w:color w:themeColor="text1" w:val="000000"/>
                <w:sz w:val="15"/>
                <w:szCs w:val="15"/>
              </w:rPr>
              <w:t>x</w:t>
            </w: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themeColor="text1" w:val="000000"/>
                <w:sz w:val="15"/>
                <w:szCs w:val="15"/>
              </w:rPr>
              <w:t>t</w:t>
            </w: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 xml:space="preserve">); </w:t>
            </w:r>
            <w:r>
              <w:rPr>
                <w:rFonts w:ascii="HelveticaNeueLT Pro 55 Roman" w:hAnsi="HelveticaNeueLT Pro 55 Roman"/>
                <w:color w:themeColor="text1" w:val="000000"/>
                <w:spacing w:val="-4"/>
                <w:sz w:val="15"/>
                <w:szCs w:val="15"/>
              </w:rPr>
              <w:t>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złożone (nietypowe) zadania lub problemy związane z opisem ruchu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drgającego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12. Wahadło sprężynowe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iCs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analizuje, opisuje i rysuje siły działające na ciężarek drgający na sprężynie, zwany też wahadłem sprężynowym; (wyznacza i rysuje siłę wypadkową działającą na ciężarek w różnych jego położeniach))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pojęciami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energii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: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kinetycznej,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potencjalnej grawitacji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potencjalnej sprężystości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; analizuje jakościowo przemiany energii w ruchu drgającym (wykorzystuje zasadę zachowania energii do opisu tych przemian;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interpretuje podany wzór na energię sprężystości)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opisuje zmiany prędkości i przyspieszenia drgającego ciężarka w wahadle sprężynowym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(proste) typowe zadania lub problemy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związane z analizą ruchu oraz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przemian energii w ruchu drgającym; 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przeprowadza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obliczenia,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posługując się kalkulatorem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; ustala i uzasadnia 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>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złożone (nietypowe) zadania lub problemy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związane z analizą ruchu oraz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przemian energii w ruchu drgającym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13. Badanie wahadła sprężynowego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przeprowadza doświadczenia, korzystając z ich opisów: </w:t>
            </w: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 xml:space="preserve">demonstruje </w:t>
            </w:r>
            <w:r>
              <w:rPr>
                <w:rFonts w:ascii="HelveticaNeueLT Pro 55 Roman" w:hAnsi="HelveticaNeueLT Pro 55 Roman"/>
                <w:b/>
                <w:bCs/>
                <w:spacing w:val="-4"/>
                <w:sz w:val="15"/>
                <w:szCs w:val="15"/>
              </w:rPr>
              <w:t>niezależność okresu drgań ciężarka na sprężynie od amplitudy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,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b/>
                <w:bCs/>
                <w:spacing w:val="-4"/>
                <w:sz w:val="15"/>
                <w:szCs w:val="15"/>
              </w:rPr>
              <w:t>bada</w:t>
            </w: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 xml:space="preserve"> zależność okresu drgań ciężarka na sprężynie od jego masy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od współczynnika sprężystości (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bada zależność okresu drgań wahadła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matematycznego od jego długości, planuje i modyfikuje jego przebieg,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>formułuje i weryfikuje hipotezy); przedstawia, analizuje i wyjaśnia wyniki</w:t>
            </w:r>
            <w:r>
              <w:rPr>
                <w:rFonts w:ascii="HelveticaNeueLT Pro 55 Roman" w:hAnsi="HelveticaNeueLT Pro 55 Roman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pomiarów z uwzględnieniem informacji o niepewności,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opisuje jakościowo zależność okresu drgań ciężarka na sprężynie od jego masy i współczynnika sprężystości;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interpretuje podane wzory na okres drgań ciężarka o masie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m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na sprężynie i 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wahadła matematycznego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posługuje się informacjami pochodzącymi z analizy materiałów źródłowych lub z internetu, które dotyczą ruchu wahadeł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(proste) typowe zadania związane z okresem drgań wahadła sprężynowego; wykonuje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obliczenia,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posługując się kalkulatorem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; ustala i/lub uzasadnia 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>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złożone (nietypowe) zadania lub problemy związane z okresem drgań wahadeł, sprężynowego i 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matematycznego</w:t>
            </w:r>
            <w:bookmarkStart w:id="0" w:name="_GoBack"/>
            <w:bookmarkEnd w:id="0"/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14. Drgania wymuszone i tłumione. Rezonans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  <w:t xml:space="preserve">przeprowadza doświadczenia, korzystając z ich opisów: </w:t>
            </w:r>
            <w:r>
              <w:rPr>
                <w:rFonts w:ascii="HelveticaNeueLT Pro 55 Roman" w:hAnsi="HelveticaNeueLT Pro 55 Roman"/>
                <w:b/>
                <w:bCs/>
                <w:spacing w:val="-2"/>
                <w:w w:val="98"/>
                <w:sz w:val="15"/>
                <w:szCs w:val="15"/>
              </w:rPr>
              <w:t xml:space="preserve">demonstruje zjawisko rezonansu </w:t>
            </w:r>
            <w:r>
              <w:rPr>
                <w:rFonts w:ascii="HelveticaNeueLT Pro 55 Roman" w:hAnsi="HelveticaNeueLT Pro 55 Roman"/>
                <w:b/>
                <w:bCs/>
                <w:spacing w:val="-4"/>
                <w:w w:val="96"/>
                <w:sz w:val="14"/>
                <w:szCs w:val="14"/>
              </w:rPr>
              <w:t>mechanicznego</w:t>
            </w:r>
            <w:r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  <w:t>; bada drgania tłumione; opisuje, analizuje (i wyjaśnia) wyniki obserwacji,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opisuje drgania wymuszone i drgania słabo tłumione; ilustruje zjawisko rezonansu mechanicznego na wybranych przykładach; porównuje zależność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>x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>t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) dla drgań tłumionych i nietłumionych oraz w przypadku rezonansu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(szkicuje wykresy tej zależności)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informacjami pochodzącymi z analizy materiałów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źródłowych lub z internetu, które dotyczą zjawiska rezonansu; 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>wskazuje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 przykłady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wykorzystywania zjawiska rezonansu i jego negatywnych skutków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(proste) typowe zadania lub problemy dotyczące drgań wymuszonych i tłumionych;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wykonuje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obliczenia;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ustala i/lub 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złożone (nietypowe) zadania lub problemy dotyczące drgań wymuszonych i tłumionych;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  <w:lang w:val="de-DE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lang w:val="de-DE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  <w:lang w:val="de-DE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lang w:val="de-DE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15. Fale mechaniczne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color w:val="FF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opisuje rozchodzenie się fali mechanicznej jako proces przekazywania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energii bez przenoszenia materii; posługuje się pojęciem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prędkości fali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(opisuje rozchodzenie się fal na powierzchni wody na podstawie obrazu powierzchni falowych); wskazuje impuls falowy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przeprowadza doświadczenia, korzystając z ich opisu: (obserwuje fale na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wodzie) oraz fale w układzie ciężarków i sprężyn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; opisuje, ilustruje na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schematycznym rysunku i wyjaśnia wyniki obserwacji,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posługuje się pojęciami </w:t>
            </w:r>
            <w:r>
              <w:rPr>
                <w:rFonts w:ascii="HelveticaNeueLT Pro 55 Roman" w:hAnsi="HelveticaNeueLT Pro 55 Roman"/>
                <w:i/>
                <w:color w:val="auto"/>
                <w:sz w:val="15"/>
                <w:szCs w:val="15"/>
              </w:rPr>
              <w:t>amplitudy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, </w:t>
            </w:r>
            <w:r>
              <w:rPr>
                <w:rFonts w:ascii="HelveticaNeueLT Pro 55 Roman" w:hAnsi="HelveticaNeueLT Pro 55 Roman"/>
                <w:i/>
                <w:color w:val="auto"/>
                <w:sz w:val="15"/>
                <w:szCs w:val="15"/>
              </w:rPr>
              <w:t>okresu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, </w:t>
            </w:r>
            <w:r>
              <w:rPr>
                <w:rFonts w:ascii="HelveticaNeueLT Pro 55 Roman" w:hAnsi="HelveticaNeueLT Pro 55 Roman"/>
                <w:i/>
                <w:color w:val="auto"/>
                <w:sz w:val="15"/>
                <w:szCs w:val="15"/>
              </w:rPr>
              <w:t>częstotliwości i długości fali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wraz z ich jednostkami do opisu fal (stosuje do obliczeń związki między prędkością, długością, okresem i częstotliwością fali)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(proste) typowe zadania lub problemy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dotyczące fal mechanicznych;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wykonuje obliczenia;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ustala i/lub 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złożone (nietypowe) zadania lub problemy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dotyczące fal mechanicznych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16. Fale dźwiękowe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opisuje mechanizm powstawania i rozchodzenia się fal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dźwiękowych w powietrzu; podaje przykłady źródeł dźwięków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(opisuje rozchodzenie się dźwięku w powietrzu na podstawie obrazu powierzchni falowych)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>rozróżnia fale poprzeczne i fale podłużne; wskazuje ich przykłady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opisuje jakościowo związek między wysokością dźwięku a częstotliwością fali i między głośnością dźwięku a amplitudą fali; omawia (i wyjaśnia) zależność prędkości dźwięku od rodzaju ośrodka i temperatury (uzasadnia, że podczas przejścia fali do innego ośrodka nie zmienia się jej częstotliwość; analizuje wykres zależności gęstości powietrza od czasu dla tonu)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przeprowadza doświadczenia, korzystając z ich opisu: obserwuje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rozchodzenie się fali podłużnej w układzie ciężarków i sprężyn oraz oscylogramy dźwięków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opisuje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obserwacje,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posługuje się informacjami pochodzącymi z analizy przedstawionych materiałów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źródłowych dotyczących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fal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dźwiękowych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rozwiązuje (proste) typowe zadania lub problemy dotyczące dźwięków;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analizuje oscylogramy,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wykonuje obliczenia,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posługując się kalkulatorem;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ustala i/lub 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złożone (nietypowe) zadania lub problemy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dotyczące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dźwięków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Temat dodatkowy. Dźwięki muzyki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wyjaśnia, że w muzyce taki sam interwał oznacza taki sam stosunek częstotliwości dźwięków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przeprowadza doświadczenia, korzystając z ich opisu: bada współbrzmienie dźwięków (demonstruje na modelu drgania struny)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;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opisuje odczucia i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obserwacje,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podaje warunek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harmonijnego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współbrzmienia dźwięków;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omawia strój równomiernie temperowany oraz drgania struny;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wyjaśnia, od czego zależy barwa dźwięku instrumentu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(proste) typowe zadania lub problemy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dotyczące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dźwięków instrumentów muzycznych;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wykonuje obliczenia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ozwiązuje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złożone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(nietypowe)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zadania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lub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problemy, które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dotyczą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dźwięków instrumentów muzycznych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17. Fale elektromagnetyczne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wymienia cechy wspólne i różnice w rozchodzeniu się fal mechanicznych i 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>elektromagnetycznych (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opisuje światło jako falę elektromagnetyczną)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omawia związek między elektrycznością i magnetyzmem; wyjaśnia, czym jest fala elektromagnetyczna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omawia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  <w:vertAlign w:val="superscript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nadawanie i odbiór fal radiowych)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(wymienia rodzaje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fal elektromagnetycznych i przykłady ich zastosowania); omawia widmo fal elektromagnetycznych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wyjaśnia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naukowe znaczenie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słowa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>teoria</w:t>
            </w:r>
            <w:r>
              <w:rPr>
                <w:rFonts w:ascii="HelveticaNeueLT Pro 55 Roman" w:hAnsi="HelveticaNeueLT Pro 55 Roman"/>
                <w:i/>
                <w:color w:val="auto"/>
                <w:sz w:val="15"/>
                <w:szCs w:val="15"/>
              </w:rPr>
              <w:t>;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posługuje się informacjami na temat roli, jaką odegrał Maxwell w badaniach nad elektrycznością i magnetyzmem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rozwiązuje (proste) typowe zadania dotyczące fal elektromagnetycznych;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wykonuje obliczenia; ustala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złożone (nietypowe) zadania lub problemy dotyczące fal elektromagnetycznych;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3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Powtórzenie i sprawdzian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realizuje i prezentuje opisany w podręczniku projekt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Ten zegar stary...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(lub inny związany z tematyką tego rozdziału); prezentuje wyniki doświadczeń domowych (planuje i modyfikuje ich przebieg, formułuje i weryfikuje hipotezy)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dokonuje syntezy wiedzy o drganiach i falach; przedstawia najważniejsze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pojęcia, zasady i zależności; posługuje się informacjami pochodzącymi z analizy przedstawionych (lub samodzielnie wyszukanych) materiałów źródłowych, w tym tekstów popularnonaukowych,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dotyczących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>Drgania i fale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typowe (proste) zadania lub problemy dotyczące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 xml:space="preserve"> Drgania i fale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, w szczególności: (przelicza jednostki, wyodrębnia z tekstów i ilustracji informacje kluczowe; przeprowadza obliczenia liczbowe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zapisuje wynik zgodnie z zasadami zaokrąglania, z zachowaniem liczby cyfr znaczących; czytelnie przedstawia odpowiedzi i rozwiązania); posługuje się tablicami fizycznymi, kartą wybranych wzorów i stałych oraz kalkulatorem; ustala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 xml:space="preserve"> Drgania i fale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ilustruje i/lub uzasadnia zależności,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rozwiązuje zestaw zadań dotyczący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>Drgania i fale</w:t>
            </w:r>
            <w:r>
              <w:rPr>
                <w:rFonts w:ascii="HelveticaNeueLT Pro 55 Roman" w:hAnsi="HelveticaNeueLT Pro 55 Roman"/>
                <w:color w:val="auto"/>
                <w:spacing w:val="-8"/>
                <w:sz w:val="15"/>
                <w:szCs w:val="15"/>
              </w:rPr>
              <w:t>; ocenia stopień opanowania wymagań w tym zakresie,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formułuje wnioski; ustala sposoby uzupełnienia osiągnięć (jeśli to konieczne)</w:t>
            </w:r>
          </w:p>
        </w:tc>
        <w:tc>
          <w:tcPr>
            <w:tcW w:w="5102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(zadania zróżnicowane pod względem trudności i złożoności)</w:t>
            </w:r>
          </w:p>
        </w:tc>
      </w:tr>
      <w:tr>
        <w:trPr>
          <w:trHeight w:val="20" w:hRule="atLeast"/>
          <w:cantSplit w:val="true"/>
        </w:trPr>
        <w:tc>
          <w:tcPr>
            <w:tcW w:w="14141" w:type="dxa"/>
            <w:gridSpan w:val="6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Rozdział 9. Zjawiska falowe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18. Powierzchnie falowe. Odbicie fal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przeprowadza doświadczenie, korzystając z jego opisu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–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 demonstruje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fale koliste i fale płaskie; opisuje i 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ilustruje na schematycznych rysunkach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wyniki obserwacji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8"/>
                <w:sz w:val="15"/>
                <w:szCs w:val="15"/>
              </w:rPr>
              <w:t xml:space="preserve">(posługuje się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pojęciami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 xml:space="preserve">: </w:t>
            </w:r>
            <w:r>
              <w:rPr>
                <w:rFonts w:ascii="HelveticaNeueLT Pro 55 Roman" w:hAnsi="HelveticaNeueLT Pro 55 Roman"/>
                <w:i/>
                <w:spacing w:val="-8"/>
                <w:sz w:val="15"/>
                <w:szCs w:val="15"/>
              </w:rPr>
              <w:t>powierzchnia falowa</w:t>
            </w:r>
            <w:r>
              <w:rPr>
                <w:rFonts w:ascii="HelveticaNeueLT Pro 55 Roman" w:hAnsi="HelveticaNeueLT Pro 55 Roman"/>
                <w:spacing w:val="-8"/>
                <w:sz w:val="15"/>
                <w:szCs w:val="15"/>
              </w:rPr>
              <w:t xml:space="preserve">, </w:t>
            </w:r>
            <w:r>
              <w:rPr>
                <w:rFonts w:ascii="HelveticaNeueLT Pro 55 Roman" w:hAnsi="HelveticaNeueLT Pro 55 Roman"/>
                <w:i/>
                <w:spacing w:val="-8"/>
                <w:sz w:val="15"/>
                <w:szCs w:val="15"/>
              </w:rPr>
              <w:t>promień fali</w:t>
            </w:r>
            <w:r>
              <w:rPr>
                <w:rFonts w:ascii="HelveticaNeueLT Pro 55 Roman" w:hAnsi="HelveticaNeueLT Pro 55 Roman"/>
                <w:spacing w:val="-8"/>
                <w:sz w:val="15"/>
                <w:szCs w:val="15"/>
              </w:rPr>
              <w:t xml:space="preserve">; rozróżnia fale: płaskie, koliste i kuliste; wskazuje ich przykłady w otaczającej rzeczywistości);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opisuje rozchodzenie się fal na powierzchni wody i dźwięku w powietrzu na podstawie obrazu powierzchni falowych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opisuje zjawisko odbicia od powierzchni płaskiej i od powierzchni sferycznej (stosuje prawo odbicia do wyjaśniania zjawisk i obliczeń)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color w:val="FF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informacjami pochodzącymi z analizy materiałów źródłowych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lub internetu, dotyczącymi zjawiska odbicia fal (np. lustra weneckie, barwy ciał)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(proste) typowe zadania lub problemy związane z 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opisem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fal i 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zjawiskiem odbicia;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ilustruje,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złożone (nietypowe) zadania lub problemy związane z 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opisem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fal i 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zjawiskiem odbicia; uzasadnia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19. Rozpraszanie fal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312" w:before="4" w:after="4"/>
              <w:ind w:left="0"/>
              <w:rPr>
                <w:rFonts w:ascii="HelveticaNeueLT Pro 55 Roman" w:hAnsi="HelveticaNeueLT Pro 55 Roman"/>
                <w:iCs/>
                <w:spacing w:val="-2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 xml:space="preserve">przeprowadza doświadczenia, korzystając z ich opisu: </w:t>
            </w:r>
            <w:r>
              <w:rPr>
                <w:rFonts w:ascii="HelveticaNeueLT Pro 55 Roman" w:hAnsi="HelveticaNeueLT Pro 55 Roman"/>
                <w:b/>
                <w:bCs/>
                <w:spacing w:val="-2"/>
                <w:w w:val="101"/>
                <w:sz w:val="15"/>
                <w:szCs w:val="15"/>
              </w:rPr>
              <w:t xml:space="preserve">demonstruje </w:t>
            </w: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rozproszenie fal przy odbiciu od powierzchni nieregularnej) oraz</w:t>
            </w:r>
            <w:r>
              <w:rPr>
                <w:rFonts w:ascii="HelveticaNeueLT Pro 55 Roman" w:hAnsi="HelveticaNeueLT Pro 55 Roman"/>
                <w:color w:val="008080"/>
                <w:w w:val="101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b/>
                <w:bCs/>
                <w:w w:val="101"/>
                <w:sz w:val="15"/>
                <w:szCs w:val="15"/>
              </w:rPr>
              <w:t>rozpraszanie światła w ośrodku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 xml:space="preserve">; opisuje (i </w:t>
            </w:r>
            <w:r>
              <w:rPr>
                <w:rFonts w:ascii="HelveticaNeueLT Pro 55 Roman" w:hAnsi="HelveticaNeueLT Pro 55 Roman"/>
                <w:spacing w:val="-4"/>
                <w:w w:val="101"/>
                <w:sz w:val="15"/>
                <w:szCs w:val="15"/>
              </w:rPr>
              <w:t xml:space="preserve">wyjaśnia) 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obserwacje,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312" w:before="4" w:after="4"/>
              <w:rPr>
                <w:rFonts w:ascii="HelveticaNeueLT Pro 55 Roman" w:hAnsi="HelveticaNeueLT Pro 55 Roman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opisuje zjawisko rozproszenia światła przy odbiciu od powierzchni chropowatej (oraz na niejednorodnościach ośrodka); wskazuje ich przykłady w otaczającej rzeczywistości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312" w:before="4" w:after="4"/>
              <w:rPr>
                <w:rFonts w:ascii="HelveticaNeueLT Pro 55 Roman" w:hAnsi="HelveticaNeueLT Pro 55 Roman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opisuje (i wyjaśnia) przykłady zjawisk optycznych w przyrodzie, wynikających z rozpraszania światła: błękitny kolor nieba, czerwony kolor zachodzącego słońca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312" w:before="4" w:after="4"/>
              <w:rPr>
                <w:rFonts w:ascii="HelveticaNeueLT Pro 55 Roman" w:hAnsi="HelveticaNeueLT Pro 55 Roman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 xml:space="preserve">rozwiązuje (proste) typowe zadania lub problemy </w:t>
            </w: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>związane z 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rozpraszaniem światła</w:t>
            </w: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312" w:before="4" w:after="4"/>
              <w:rPr>
                <w:rFonts w:ascii="HelveticaNeueLT Pro 55 Roman" w:hAnsi="HelveticaNeueLT Pro 55 Roman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 xml:space="preserve">rozwiązuje złożone (nietypowe) zadania lub problemy </w:t>
            </w: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>związane z 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rozpraszaniem światła; 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20. Załamani fal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312" w:before="4" w:after="4"/>
              <w:rPr>
                <w:rFonts w:ascii="HelveticaNeueLT Pro 55 Roman" w:hAnsi="HelveticaNeueLT Pro 55 Roman"/>
                <w:b/>
                <w:bCs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opisuje jakościowo zjawisko załamania światła na granicy dwóch ośrodków różniących się prędkością rozchodzenia się światła; wskazuje kierunek załamania (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opisuje zależność między kątami podania i kątami załamania – prawo Snelliusa); podaje przykłady wykorzystania zjawiska załamania światła w praktyce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312" w:before="4" w:after="4"/>
              <w:rPr>
                <w:rFonts w:ascii="HelveticaNeueLT Pro 55 Roman" w:hAnsi="HelveticaNeueLT Pro 55 Roman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 xml:space="preserve">przeprowadza doświadczenia, korzystając z ich opisu – </w:t>
            </w: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 xml:space="preserve">demonstruje 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zjawisko załamania światła na granicy ośrodków</w:t>
            </w:r>
            <w:r>
              <w:rPr>
                <w:rFonts w:ascii="HelveticaNeueLT Pro 55 Roman" w:hAnsi="HelveticaNeueLT Pro 55 Roman"/>
                <w:spacing w:val="-4"/>
                <w:w w:val="101"/>
                <w:sz w:val="15"/>
                <w:szCs w:val="15"/>
              </w:rPr>
              <w:t xml:space="preserve">; opisuje, ilustruje na </w:t>
            </w:r>
            <w:r>
              <w:rPr>
                <w:rFonts w:ascii="HelveticaNeueLT Pro 55 Roman" w:hAnsi="HelveticaNeueLT Pro 55 Roman"/>
                <w:spacing w:val="-6"/>
                <w:w w:val="101"/>
                <w:sz w:val="15"/>
                <w:szCs w:val="15"/>
              </w:rPr>
              <w:t>schematycznym rysunku i (wyjaśnia) wyniki obserwacji,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312" w:before="4" w:after="4"/>
              <w:rPr>
                <w:rFonts w:ascii="HelveticaNeueLT Pro 55 Roman" w:hAnsi="HelveticaNeueLT Pro 55 Roman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>posługuje się informacjami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>pochodzącymi z analizy materiałów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 xml:space="preserve"> źródłowych lub z internetu, które dotyczą zjawiska załamania fal; wskazuje, opisuje (i wyjaśnia) przykłady zjawisk związanych z załamaniem światła, np. złudzenia optyczne, fatamorgana (miraże)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312" w:before="4" w:after="4"/>
              <w:rPr>
                <w:rFonts w:ascii="HelveticaNeueLT Pro 55 Roman" w:hAnsi="HelveticaNeueLT Pro 55 Roman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rozwiązuje (proste) typowe zadania lub problemy</w:t>
            </w: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 xml:space="preserve"> dotyczące 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załamania fal</w:t>
            </w:r>
            <w:r>
              <w:rPr>
                <w:rFonts w:ascii="HelveticaNeueLT Pro 55 Roman" w:hAnsi="HelveticaNeueLT Pro 55 Roman"/>
                <w:spacing w:val="-2"/>
                <w:w w:val="101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spacing w:val="-4"/>
                <w:w w:val="101"/>
                <w:sz w:val="15"/>
                <w:szCs w:val="15"/>
              </w:rPr>
              <w:t xml:space="preserve">ilustruje, </w:t>
            </w: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ustala i/lub uzasadnia odpowiedzi;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312" w:before="4" w:after="4"/>
              <w:rPr>
                <w:rFonts w:ascii="HelveticaNeueLT Pro 55 Roman" w:hAnsi="HelveticaNeueLT Pro 55 Roman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w w:val="101"/>
                <w:sz w:val="15"/>
                <w:szCs w:val="15"/>
              </w:rPr>
              <w:t>rozwiązuje złożone (nietypowe) zadania lub problemy; 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21. Całkowite wewnętrzne odbicie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64"/>
              <w:ind w:left="0"/>
              <w:rPr>
                <w:rFonts w:ascii="HelveticaNeueLT Pro 55 Roman" w:hAnsi="HelveticaNeueLT Pro 55 Roman"/>
                <w:sz w:val="16"/>
                <w:szCs w:val="16"/>
              </w:rPr>
            </w:pPr>
            <w:r>
              <w:rPr>
                <w:rFonts w:ascii="HelveticaNeueLT Pro 55 Roman" w:hAnsi="HelveticaNeueLT Pro 55 Roman"/>
                <w:sz w:val="16"/>
                <w:szCs w:val="16"/>
              </w:rPr>
              <w:t>przeprowadza doświadczenia, korzystając z ich opisu – demonstruje odbicie i </w:t>
            </w:r>
            <w:r>
              <w:rPr>
                <w:rFonts w:ascii="HelveticaNeueLT Pro 55 Roman" w:hAnsi="HelveticaNeueLT Pro 55 Roman"/>
                <w:spacing w:val="-2"/>
                <w:sz w:val="16"/>
                <w:szCs w:val="16"/>
              </w:rPr>
              <w:t>załamanie światła</w:t>
            </w:r>
            <w:r>
              <w:rPr>
                <w:rFonts w:ascii="HelveticaNeueLT Pro 55 Roman" w:hAnsi="HelveticaNeueLT Pro 55 Roman"/>
                <w:sz w:val="16"/>
                <w:szCs w:val="16"/>
              </w:rPr>
              <w:t xml:space="preserve">; </w:t>
            </w:r>
            <w:r>
              <w:rPr>
                <w:rFonts w:ascii="HelveticaNeueLT Pro 55 Roman" w:hAnsi="HelveticaNeueLT Pro 55 Roman"/>
                <w:spacing w:val="-4"/>
                <w:sz w:val="16"/>
                <w:szCs w:val="16"/>
              </w:rPr>
              <w:t>opisuje i ilustruje – na schematycznych rysunkach – wyniki obserwacji,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opisuje zjawiska jednoczesnego odbicia i załamania światła na granicy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dwóch ośrodków różniących się prędkością rozchodzenia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się światła; opisuje zjawisko całkowitego wewnętrznego odbicia; posługuje się pojęciem </w:t>
            </w:r>
            <w:r>
              <w:rPr>
                <w:rFonts w:ascii="HelveticaNeueLT Pro 55 Roman" w:hAnsi="HelveticaNeueLT Pro 55 Roman"/>
                <w:i/>
                <w:color w:val="auto"/>
                <w:sz w:val="15"/>
                <w:szCs w:val="15"/>
              </w:rPr>
              <w:t>kąta granicznego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(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zapisuje prawo Snelliusa dla tego kąta)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64"/>
              <w:rPr>
                <w:rFonts w:ascii="HelveticaNeueLT Pro 55 Roman" w:hAnsi="HelveticaNeueLT Pro 55 Roman"/>
                <w:color w:val="FF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opisuje działanie światłowodu jako przykład wykorzystania zjawiska całkowitego wewnętrznego odbicia,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wskazuje jego zastosowania; omawia inne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przykłady wykorzystania zjawiska całkowitego wewnętrznego odbicia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(np. fal dźwiękowych)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(proste) typowe zadania lub problemy dotyczące odbicia i 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załamania światła; wyodrębnia z tekstów i ilustracji informacje kluczowe,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przedstawia je w różnych postaciach;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ustala i/lub 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złożone (nietypowe) zadania lub problemy dotyczące odbicia i załamania światła;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  <w:lang w:val="de-DE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lang w:val="de-DE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  <w:lang w:val="de-DE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lang w:val="de-DE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22. Tęcza i halo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64"/>
              <w:rPr>
                <w:rFonts w:ascii="HelveticaNeueLT Pro 55 Roman" w:hAnsi="HelveticaNeueLT Pro 55 Roman"/>
                <w:color w:val="FF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opisuje światło białe jako mieszaninę barw, ilustruje to rozszczepieniem światła za pomocą pryzmatu (opisuje rozszczepienie światła przez kroplę wody; opisuje widmo światła białego jako mieszaninę fal o różnych częstotliwościach)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opisuje przykłady zjawisk optycznych w przyrodzie i atmosferze powstających dzięki rozszczepieniu światła – tęcza, (druga tęcza), halo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wykorzystuje informacje pochodzące z analizy materiałów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źródłowych lub z internetu dotyczące tęczy i halo do wyjaśniania zjawisk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(proste) typowe zadania lub problemy związane z opisem tęczy i halo;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w w:val="97"/>
                <w:sz w:val="14"/>
                <w:szCs w:val="14"/>
              </w:rPr>
            </w:pPr>
            <w:r>
              <w:rPr>
                <w:rFonts w:ascii="HelveticaNeueLT Pro 55 Roman" w:hAnsi="HelveticaNeueLT Pro 55 Roman"/>
                <w:color w:val="auto"/>
                <w:w w:val="97"/>
                <w:sz w:val="14"/>
                <w:szCs w:val="14"/>
              </w:rPr>
              <w:t xml:space="preserve">rozwiązuje złożone (nietypowe) zadania lub problemy związane z opisem tęczy i halo; </w:t>
            </w:r>
            <w:r>
              <w:rPr>
                <w:rFonts w:ascii="HelveticaNeueLT Pro 55 Roman" w:hAnsi="HelveticaNeueLT Pro 55 Roman"/>
                <w:color w:val="auto"/>
                <w:spacing w:val="-4"/>
                <w:w w:val="97"/>
                <w:sz w:val="14"/>
                <w:szCs w:val="14"/>
              </w:rPr>
              <w:t>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23. Dyfrakcja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(ilustruje prostoliniowe rozchodzenie się światła w ośrodku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jednorodnym); opisuje jakościowo dyfrakcję fali na szczelinie: związek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pomiędzy dyfrakcją na szczelinie a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szerokością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szczeliny i 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długością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fali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przeprowadza doświadczenia. korzystając z ich opisu – obserw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uje zjawisko dyfrakcji fal na wodzie (i dyfrakcji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światła)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opisuje i ilustruje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na schematycznych rysunkach wyniki obserwacji,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podaje warunki, w jakich może zachodzić dyfrakcja fal; wskazuje jej przykłady w otaczającej rzeczywistości (omawia praktyczne znaczenie dyfrakcji światła i dyfrakcji dźwięku)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rozwiązuje (proste) typowe zadania lub problemy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związane z dyfrakcją fal,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przeprowadza obliczenia,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posługując się kalkulatorem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; ilustruje,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związane z dyfrakcją fal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24. Interferencja fal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podaje zasadę superpozycji fal; stosuje ją do wyjaśniania zjawisk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przeprowadza doświadczenia, korzystając z ich opisu – obserw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uje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interferencję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fal dźwiękowych i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interferencję światła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opisuje, analizuje (i wyjaśnia) wyniki obserwacji,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opisuje (i wyjaśnia) zjawisko interferencji fal oraz przestrzenny obraz interferencji; podaje warunki wzmocnienia oraz wygaszenia się fal (opisuje zależność przestrzennego obrazu interferencji od długości fali i odległości między źródłami)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posługuje się informacjami dotyczącymi historii falowej teorii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fal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elektromagnetycznych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rozróżnia światło spójne i światło niespójne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(proste) typowe zadania lub problemy związane z interferencją fal; ilustruje,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ozwiązuje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złożone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(nietypowe)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zadania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lub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problemy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związane z interferencją fal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25. Dyfrakcja i interferencja światła w przyrodzie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przeprowadza doświadczenia, korzystając z ich opisu – obserw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uje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interferencję światła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 na siatce dyfrakcyjnej;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opisuje, analizuje (i wyjaśnia) wyniki obserwacji, formułuje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opisuje obraz powstający po przejściu światła przez siatkę dyfrakcyjną;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analizuje jakościowo zjawisko interferencji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wiązek światła odbitych od dwóch powierzchni cienkiej warstwy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wskazuje (i opisuje) przykłady zjawisk optycznych obserwowanych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dzięki dyfrakcji i interferencji światła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–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w przyrodzie: barwy niektórych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organizmów żywych, baniek mydlanych, i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iCs/>
                <w:color w:val="auto"/>
                <w:sz w:val="15"/>
                <w:szCs w:val="15"/>
              </w:rPr>
              <w:t xml:space="preserve">w </w:t>
            </w:r>
            <w:r>
              <w:rPr>
                <w:rFonts w:ascii="HelveticaNeueLT Pro 55 Roman" w:hAnsi="HelveticaNeueLT Pro 55 Roman"/>
                <w:iCs/>
                <w:color w:val="auto"/>
                <w:spacing w:val="-2"/>
                <w:sz w:val="15"/>
                <w:szCs w:val="15"/>
              </w:rPr>
              <w:t>atmosferze: wieniec, iryzacja chmury, widmo Brockenu, gloria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posługuje się informacjami pochodzącymi z analizy materiałów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źródłowych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rozwiązuje (proste) typowe zadania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lub problemy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związane z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interferencją fal; ilustruje,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związane z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interferencją fal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26. Polaryzacja światła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opisuje światło jako falę elektromagnetyczną poprzeczną oraz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 polaryzację światła wynikającą z poprzecznego charakteru fali i działanie polaryzatora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(rozróżnia światło spolaryzowane i światło niespolaryzowane)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przeprowadza doświadczenia, korzystając z ich opisu: </w:t>
            </w:r>
            <w:r>
              <w:rPr>
                <w:rFonts w:ascii="HelveticaNeueLT Pro 55 Roman" w:hAnsi="HelveticaNeueLT Pro 55 Roman"/>
                <w:b/>
                <w:bCs/>
                <w:color w:val="auto"/>
                <w:sz w:val="15"/>
                <w:szCs w:val="15"/>
              </w:rPr>
              <w:t>obserwuje wygaszanie światła po przejściu przez dwa polaryzatory ustawione prostopadle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,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obserwuje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 polaryzację przy odbiciu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opisuje,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analizuje (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i wyjaśnia) obserwacje, formułuje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wnioski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posługuje się informacjami pochodzącymi z analizy materiałów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źródłowych lub z internetu, dotyczącymi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 polaryzacji światła; wskazuje (i opisuje) przykłady wykorzystania polaryzacji światła, np.: ekrany LCD, niektóre gatunki zwierząt, które widzą światło spolaryzowane, okulary polaryzacyjne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rozwiązuje (proste) typowe zadania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lub problemy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dotyczące 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polaryzacji światła;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dotyczące 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>polaryzacji światła;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stwierdzenia; projektuje 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>okulary polaryzacyjne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27. Efekt Dopplera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analizuje efekt Dopplera dla fal na wodzie i dla fali dźwiękowej w przypadku, gdy źródło porusza się wolniej niż fala – gdy zbliża się do obserwatora i gdy oddala się od obserwatora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podaje przykłady występowania zjawiska Dopplera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interpretuje wzór opisujący efekt Dopplera; stosuje go do wyjaśniania zjawisk (i obliczeń)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rozwiązuje (proste) typowe zadania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lub problemy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związane z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efektem Dopplera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ustala i/lub uzasadnia odpowiedzi; wykonuje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obliczenia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, posługując się kalkulatorem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związane z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efektem Dopplera;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28. Więcej o efekcie Dopplera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analizuje efekt Dopplera dla fal w przypadku, gdy obserwator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porusza się znacznie wolniej niż fala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–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gdy zbliża się do źródła i gdy oddala się od źródła; podaje przykłady występowania tego zjawiska; omawia efekt Dopplera dla fal elektromagnetycznych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podaje przykłady wykorzystania efektu Dopplera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(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omawia na wybranych przykładach powstawanie fali uderzeniowej)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posługuje się informacjami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pochodzącymi z analizy materiałów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źródłowych, dotyczącymi historii badań efektu Dopplera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rozwiązuje (proste) typowe zadania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lub problemy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związane z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efektem Dopplera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ustala i/lub uzasadnia odpowiedzi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;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wykonuje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obliczenia,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posługując się kalkulatorem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związane z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efektem Dopplera;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3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Powtórzenie i sprawdzian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dokonuje syntezy wiedzy o zjawiskach falowych; przedstawia najważniejsze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pojęcia, zasady i zależności; posługuje się informacjami pochodzącymi z analizy przedstawionych (lub samodzielnie wyszukanych) materiałów źródłowych, w tym tekstów popularnonaukowych,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dotyczących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treści tego rozdziału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prezentuje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efekty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własnej pracy, np. wyniki doświadczeń domowych (lub projektów)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dotyczących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Zjawiska falowe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(planuje i modyfikuje ich przebieg, formułuje i weryfikuje hipotezy)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typowe (proste) zadania lub problemy dotyczące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Zjawiska falowe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, w szczególności: (przelicza jednostki, wyodrębnia z tekstów i ilustracji informacje kluczowe; wykonuje obliczenia i zapisuje wynik zgodnie z zasadami zaokrąglania, z zachowaniem liczby cyfr znaczących; czytelnie przedstawia odpowiedzi i rozwiązania); posługuje się tablicami fizycznymi, kartą wybranych wzorów i stałych oraz kalkulatorem; ustala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>Zjawiska falowe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ilustruje i/lub uzasadnia zależności,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rozwiązuje zestaw zadań dotyczący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Zjawiska falowe</w:t>
            </w:r>
            <w:r>
              <w:rPr>
                <w:rFonts w:ascii="HelveticaNeueLT Pro 55 Roman" w:hAnsi="HelveticaNeueLT Pro 55 Roman"/>
                <w:color w:val="auto"/>
                <w:spacing w:val="-8"/>
                <w:sz w:val="15"/>
                <w:szCs w:val="15"/>
              </w:rPr>
              <w:t>; ocenia stopień opanowania wymagań w tym zakresie,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formułuje wnioski; ustala sposoby uzupełnienia osiągnięć (jeśli to konieczne)</w:t>
            </w:r>
          </w:p>
        </w:tc>
        <w:tc>
          <w:tcPr>
            <w:tcW w:w="5102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(zadania zróżnicowane pod względem trudności i złożoności)</w:t>
            </w:r>
          </w:p>
        </w:tc>
      </w:tr>
      <w:tr>
        <w:trPr>
          <w:trHeight w:val="20" w:hRule="atLeast"/>
          <w:cantSplit w:val="true"/>
        </w:trPr>
        <w:tc>
          <w:tcPr>
            <w:tcW w:w="14141" w:type="dxa"/>
            <w:gridSpan w:val="6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Rozdział 10. Fizyka atomowa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29. Podwójna natura światła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spacing w:val="-4"/>
                <w:sz w:val="15"/>
                <w:szCs w:val="15"/>
                <w:lang w:eastAsia="en-US"/>
              </w:rPr>
              <w:t xml:space="preserve">opisuje 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>zjawisko</w:t>
            </w:r>
            <w:r>
              <w:rPr>
                <w:rFonts w:eastAsia="Calibri" w:ascii="HelveticaNeueLT Pro 55 Roman" w:hAnsi="HelveticaNeueLT Pro 55 Roman"/>
                <w:spacing w:val="-4"/>
                <w:sz w:val="15"/>
                <w:szCs w:val="15"/>
                <w:lang w:eastAsia="en-US"/>
              </w:rPr>
              <w:t xml:space="preserve"> 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>fotoelektryczne</w:t>
            </w:r>
            <w:r>
              <w:rPr>
                <w:rFonts w:eastAsia="Calibri" w:ascii="HelveticaNeueLT Pro 55 Roman" w:hAnsi="HelveticaNeueLT Pro 55 Roman"/>
                <w:spacing w:val="-4"/>
                <w:sz w:val="15"/>
                <w:szCs w:val="15"/>
                <w:lang w:eastAsia="en-US"/>
              </w:rPr>
              <w:t xml:space="preserve"> jako wywołane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 xml:space="preserve">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tylko przez promieniowanie o częstotliwości większej od granicznej</w:t>
            </w:r>
            <w:r>
              <w:rPr>
                <w:rFonts w:eastAsia="Calibri" w:ascii="HelveticaNeueLT Pro 55 Roman" w:hAnsi="HelveticaNeueLT Pro 55 Roman"/>
                <w:spacing w:val="-4"/>
                <w:sz w:val="15"/>
                <w:szCs w:val="15"/>
                <w:lang w:eastAsia="en-US"/>
              </w:rPr>
              <w:t>, wskazuje, opisuje (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i wyjaśnia) </w:t>
            </w:r>
            <w:r>
              <w:rPr>
                <w:rFonts w:eastAsia="Calibri" w:ascii="HelveticaNeueLT Pro 55 Roman" w:hAnsi="HelveticaNeueLT Pro 55 Roman"/>
                <w:spacing w:val="-4"/>
                <w:sz w:val="15"/>
                <w:szCs w:val="15"/>
                <w:lang w:eastAsia="en-US"/>
              </w:rPr>
              <w:t>przykłady tego zjawiska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opisuje dualizm korpuskularno-falowy światła; wyjaśnia pojęcie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fotonu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 oraz jego energii;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interpretuje wzór na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energię fotonu,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stosuje go do obliczeń (i wyjaśniania zjawisk)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color w:val="FF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posługuje się pojęciami e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lektronowoltu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pracy wyjścia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(wykorzystuje pojęcia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energii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 xml:space="preserve">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fotonu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 oraz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pracy wyjścia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w analizie bilansu energetycznego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zjawiska fotoelektrycznego, wyznacza energię kinetyczną wybitego elektronu)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spacing w:val="-4"/>
                <w:sz w:val="15"/>
                <w:szCs w:val="15"/>
                <w:lang w:eastAsia="en-US"/>
              </w:rPr>
              <w:t xml:space="preserve">opisuje 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>zjawisko fotochemiczne</w:t>
            </w:r>
            <w:r>
              <w:rPr>
                <w:rFonts w:eastAsia="Calibri" w:ascii="HelveticaNeueLT Pro 55 Roman" w:hAnsi="HelveticaNeueLT Pro 55 Roman"/>
                <w:spacing w:val="-4"/>
                <w:sz w:val="15"/>
                <w:szCs w:val="15"/>
                <w:lang w:eastAsia="en-US"/>
              </w:rPr>
              <w:t xml:space="preserve"> jako zjawisko wywoływane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 xml:space="preserve">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tylko przez promieniowanie o częstotliwości równej lub większej od granicznej</w:t>
            </w:r>
            <w:r>
              <w:rPr>
                <w:rFonts w:eastAsia="Calibri" w:ascii="HelveticaNeueLT Pro 55 Roman" w:hAnsi="HelveticaNeueLT Pro 55 Roman"/>
                <w:spacing w:val="-4"/>
                <w:sz w:val="15"/>
                <w:szCs w:val="15"/>
                <w:lang w:eastAsia="en-US"/>
              </w:rPr>
              <w:t>, wskazuje przykłady jego występowania w 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otaczającej rzeczywistości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posługuje się informacjami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pochodzącymi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 z analizy materiałów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źródłowych lub z internetu, które  dotyczą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zjawisk fotoelektrycznego i fotochemicznego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 oraz natury światła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(proste) typowe zadania lub problemy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dotyczące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zjawisk fotoelektrycznego i fotochemicznego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ustala i/lub uzasadnia odpowiedzi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;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wykonuje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obliczenia,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posługując się kalkulatorem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złożone (nietypowe) zadania lub problemy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dotyczące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zjawisk fotoelektrycznego i fotochemicznego;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30. Fale czy cząstki? Cząstki czy fale?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opisuje zjawiska dyfrakcji oraz interferencji elektronów i innych cząstek, wskazuje przykłady ich wykorzystania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posługuje się pojęciem fal materii – fal de Broglie’a (</w:t>
            </w: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interpetuje podany wzór na długość fali de Broglie’a, stosuje go do obliczeń) i wyjaśniania zjawisk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uzasadnia, że pomiędzy mikroświatem a makroświatem nie ma wyraźnej granicy, oraz wyjaśnia, dlaczego w życiu codziennym nie obserwujemy falowej natury ciał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rozwiązuje typowe zadania lub problemy związane z falami materii,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ustala i/lub uzasadnia odpowiedzi, wykonuje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obliczenia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>, posługując się kalkulatorem, i analizuje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otrzymany wynik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rozwiązuje złożone (nietypowe) zadania lub problemy związane z falami materii; 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31. Promieniowanie termiczne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iCs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przeprowadza doświadczenie, korzystając z jego opisu – obserwuje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promieniowanie termiczne</w:t>
            </w:r>
            <w:r>
              <w:rPr>
                <w:rFonts w:ascii="HelveticaNeueLT Pro 55 Roman" w:hAnsi="HelveticaNeueLT Pro 55 Roman"/>
                <w:spacing w:val="-8"/>
                <w:sz w:val="15"/>
                <w:szCs w:val="15"/>
              </w:rPr>
              <w:t xml:space="preserve"> (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opisuje wynik obserwacji, formułuje wniosek)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analizuje na wybranych przykładach promieniowanie termiczne ciał i jego zależność od temperatury, wskazuje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przykłady wykorzystania tej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zależności (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vertAlign w:val="superscript"/>
                <w:lang w:eastAsia="en-US"/>
              </w:rPr>
              <w:t>D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analizuje zależność mocy promieniowania od jego częstotliwości dla Słońca i włókna żarówki)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sz w:val="15"/>
                <w:szCs w:val="15"/>
                <w:vertAlign w:val="superscript"/>
                <w:lang w:eastAsia="en-US"/>
              </w:rPr>
              <w:t>D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posługuje się pojęciem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ciała doskonale czarnego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; wskazuje ciała, 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>które w przybliżeniu są jego przykładami i omawia ich promieniowanie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przedstawia wybrane informacje z historii odkryć kluczowych dla rozwoju kwantowej teorii promieniowania – założenie Plancka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(proste) typowe zadania lub problemy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dotyczące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promieniowania termicznego ciał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; analizuje przedstawione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teksty oraz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ilustracje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i wyodrębnia z nich informacje kluczowe;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wykonuje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obliczenia, posługując się kalkulatorem; ustala i 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złożone (nietypowe) zadania lub problemy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dotyczące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promieniowania termicznego ciał;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32. Mechanizm efektu cieplarnianego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wyjaśnia, na czym polega efekt cieplarniany, opisuje jego powstawanie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color w:val="FF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podaje przyczyny efektu cieplarnianego (oraz omawia jego skutki dla przyrody i ludzi)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rozwiązuje typowe (lub złożone) zadania lub problemy dotyczące efektu cieplarnianego; wyodrębnia z tekstów i ilustracji informacje kluczowe; stosuje do obliczeń związek gęstości z masą i objętością; wykonuje obliczenia, posługując się kalkulatorem;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33. Ograniczanie efektu cieplarnianego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wymienia główne źródła emisji gazów cieplarnianych; porównuje źródła, analizując w jakim stopniu przyczyniają się one do efektu cieplarnianego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omawia sposoby ograniczania efektu cieplarnianego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informacjami pochodzącymi z analizy materiałów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źródłowych lub z internetu, które dotyczą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efektu  cieplarnianego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typowe (albo złożone) zadania lub problemy dotyczące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efektu cieplarnianego i jego ograniczania;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wyodrębnia z tekstów i ilustracji informacje kluczowe, przedstawia je w różnych postaciach;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wykonuje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obliczenia;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ustala i/lub 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34. Promieniowanie rozgrzanego gazu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64"/>
              <w:rPr>
                <w:rFonts w:ascii="HelveticaNeueLT Pro 55 Roman" w:hAnsi="HelveticaNeueLT Pro 55 Roman"/>
                <w:color w:val="FF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przeprowadza doświadczenie, korzystając z jego opisu – obserwuje i porównuje widma żarówki i świetlówki (opisuje obserwacje)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posługuje się pojęciem </w:t>
            </w:r>
            <w:r>
              <w:rPr>
                <w:rFonts w:eastAsia="Calibri" w:ascii="HelveticaNeueLT Pro 55 Roman" w:hAnsi="HelveticaNeueLT Pro 55 Roman"/>
                <w:i/>
                <w:color w:val="auto"/>
                <w:sz w:val="15"/>
                <w:szCs w:val="15"/>
                <w:lang w:eastAsia="en-US"/>
              </w:rPr>
              <w:t>widma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>; rozróżnia widma ciągłe i </w:t>
            </w:r>
            <w:r>
              <w:rPr>
                <w:rFonts w:eastAsia="Calibri" w:ascii="HelveticaNeueLT Pro 55 Roman" w:hAnsi="HelveticaNeueLT Pro 55 Roman"/>
                <w:color w:val="auto"/>
                <w:spacing w:val="-2"/>
                <w:sz w:val="15"/>
                <w:szCs w:val="15"/>
                <w:lang w:eastAsia="en-US"/>
              </w:rPr>
              <w:t>liniowe oraz widma emisyjne i absorpcyjne; opisuje jakościowo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 pochodzenie widm emisyjnych i absorpcyjnych gazów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 w:eastAsia="Calibri"/>
                <w:color w:val="auto"/>
                <w:w w:val="99"/>
                <w:sz w:val="15"/>
                <w:szCs w:val="15"/>
                <w:lang w:eastAsia="en-US"/>
              </w:rPr>
            </w:pPr>
            <w:r>
              <w:rPr>
                <w:rFonts w:ascii="HelveticaNeueLT Pro 55 Roman" w:hAnsi="HelveticaNeueLT Pro 55 Roman"/>
                <w:color w:val="auto"/>
                <w:w w:val="99"/>
                <w:sz w:val="15"/>
                <w:szCs w:val="15"/>
              </w:rPr>
              <w:t xml:space="preserve">analizuje i porównuje widma emisyjne i widma </w:t>
            </w:r>
            <w:r>
              <w:rPr>
                <w:rFonts w:eastAsia="Calibri" w:ascii="HelveticaNeueLT Pro 55 Roman" w:hAnsi="HelveticaNeueLT Pro 55 Roman"/>
                <w:color w:val="auto"/>
                <w:w w:val="99"/>
                <w:sz w:val="15"/>
                <w:szCs w:val="15"/>
                <w:lang w:eastAsia="en-US"/>
              </w:rPr>
              <w:t>absorpcyjne tej samej substancji, opisuje je jakościowo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posługuje się informacjami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dotyczącymi wykorzystania analizy promieniowania – widm: poznawanie na tej podstawie budowy gwiazd, stosowanie tej metody we współczesnej kryminalistyce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typowe (lub złożone) zadania lub problemy związane z analizą oraz opisem 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>widm emisyjnych i absorpcyjnych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;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35. Jak powstaje widmo liniowe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opisuje jakościowo uproszczony model budowy atomu; posługuje się pojęciem </w:t>
            </w:r>
            <w:r>
              <w:rPr>
                <w:rFonts w:eastAsia="Calibri" w:ascii="HelveticaNeueLT Pro 55 Roman" w:hAnsi="HelveticaNeueLT Pro 55 Roman"/>
                <w:i/>
                <w:color w:val="auto"/>
                <w:sz w:val="15"/>
                <w:szCs w:val="15"/>
                <w:lang w:eastAsia="en-US"/>
              </w:rPr>
              <w:t>orbit dozwolonych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>; wskazuje, że energia elektronu w atomie nie może być dowolna, opisuje jakościowo jej zależność od odległości elektronu od jądra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color w:val="auto"/>
                <w:spacing w:val="-6"/>
                <w:sz w:val="15"/>
                <w:szCs w:val="15"/>
                <w:lang w:eastAsia="en-US"/>
              </w:rPr>
              <w:t xml:space="preserve">rozróżnia stan </w:t>
            </w:r>
            <w:r>
              <w:rPr>
                <w:rFonts w:eastAsia="Calibri" w:ascii="HelveticaNeueLT Pro 55 Roman" w:hAnsi="HelveticaNeueLT Pro 55 Roman"/>
                <w:color w:val="auto"/>
                <w:spacing w:val="-4"/>
                <w:sz w:val="15"/>
                <w:szCs w:val="15"/>
                <w:lang w:eastAsia="en-US"/>
              </w:rPr>
              <w:t>podstawowy</w:t>
            </w:r>
            <w:r>
              <w:rPr>
                <w:rFonts w:eastAsia="Calibri" w:ascii="HelveticaNeueLT Pro 55 Roman" w:hAnsi="HelveticaNeueLT Pro 55 Roman"/>
                <w:color w:val="auto"/>
                <w:spacing w:val="-6"/>
                <w:sz w:val="15"/>
                <w:szCs w:val="15"/>
                <w:lang w:eastAsia="en-US"/>
              </w:rPr>
              <w:t xml:space="preserve"> i stany </w:t>
            </w:r>
            <w:r>
              <w:rPr>
                <w:rFonts w:eastAsia="Calibri" w:ascii="HelveticaNeueLT Pro 55 Roman" w:hAnsi="HelveticaNeueLT Pro 55 Roman"/>
                <w:color w:val="auto"/>
                <w:spacing w:val="-4"/>
                <w:sz w:val="15"/>
                <w:szCs w:val="15"/>
                <w:lang w:eastAsia="en-US"/>
              </w:rPr>
              <w:t>wzbudzone</w:t>
            </w:r>
            <w:r>
              <w:rPr>
                <w:rFonts w:eastAsia="Calibri" w:ascii="HelveticaNeueLT Pro 55 Roman" w:hAnsi="HelveticaNeueLT Pro 55 Roman"/>
                <w:color w:val="auto"/>
                <w:spacing w:val="-6"/>
                <w:sz w:val="15"/>
                <w:szCs w:val="15"/>
                <w:lang w:eastAsia="en-US"/>
              </w:rPr>
              <w:t xml:space="preserve"> atomu; interpretuje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 linie widmowe jako skutek przejść między poziomami </w:t>
            </w:r>
            <w:r>
              <w:rPr>
                <w:rFonts w:eastAsia="Calibri" w:ascii="HelveticaNeueLT Pro 55 Roman" w:hAnsi="HelveticaNeueLT Pro 55 Roman"/>
                <w:color w:val="auto"/>
                <w:spacing w:val="-6"/>
                <w:sz w:val="15"/>
                <w:szCs w:val="15"/>
                <w:lang w:eastAsia="en-US"/>
              </w:rPr>
              <w:t>energetycznymi w </w:t>
            </w:r>
            <w:r>
              <w:rPr>
                <w:rFonts w:eastAsia="Calibri" w:ascii="HelveticaNeueLT Pro 55 Roman" w:hAnsi="HelveticaNeueLT Pro 55 Roman"/>
                <w:color w:val="auto"/>
                <w:spacing w:val="-4"/>
                <w:sz w:val="15"/>
                <w:szCs w:val="15"/>
                <w:lang w:eastAsia="en-US"/>
              </w:rPr>
              <w:t xml:space="preserve">atomach, co jest </w:t>
            </w:r>
            <w:r>
              <w:rPr>
                <w:rFonts w:eastAsia="Calibri" w:ascii="HelveticaNeueLT Pro 55 Roman" w:hAnsi="HelveticaNeueLT Pro 55 Roman"/>
                <w:color w:val="auto"/>
                <w:spacing w:val="-6"/>
                <w:sz w:val="15"/>
                <w:szCs w:val="15"/>
                <w:lang w:eastAsia="en-US"/>
              </w:rPr>
              <w:t>połączone z </w:t>
            </w:r>
            <w:r>
              <w:rPr>
                <w:rFonts w:eastAsia="Calibri" w:ascii="HelveticaNeueLT Pro 55 Roman" w:hAnsi="HelveticaNeueLT Pro 55 Roman"/>
                <w:color w:val="auto"/>
                <w:spacing w:val="-4"/>
                <w:sz w:val="15"/>
                <w:szCs w:val="15"/>
                <w:lang w:eastAsia="en-US"/>
              </w:rPr>
              <w:t>emisją</w:t>
            </w:r>
            <w:r>
              <w:rPr>
                <w:rFonts w:eastAsia="Calibri" w:ascii="HelveticaNeueLT Pro 55 Roman" w:hAnsi="HelveticaNeueLT Pro 55 Roman"/>
                <w:color w:val="auto"/>
                <w:spacing w:val="-6"/>
                <w:sz w:val="15"/>
                <w:szCs w:val="15"/>
                <w:lang w:eastAsia="en-US"/>
              </w:rPr>
              <w:t xml:space="preserve"> lub </w:t>
            </w:r>
            <w:r>
              <w:rPr>
                <w:rFonts w:eastAsia="Calibri" w:ascii="HelveticaNeueLT Pro 55 Roman" w:hAnsi="HelveticaNeueLT Pro 55 Roman"/>
                <w:color w:val="auto"/>
                <w:spacing w:val="-4"/>
                <w:sz w:val="15"/>
                <w:szCs w:val="15"/>
                <w:lang w:eastAsia="en-US"/>
              </w:rPr>
              <w:t>absorpcją</w:t>
            </w:r>
            <w:r>
              <w:rPr>
                <w:rFonts w:eastAsia="Calibri" w:ascii="HelveticaNeueLT Pro 55 Roman" w:hAnsi="HelveticaNeueLT Pro 55 Roman"/>
                <w:color w:val="auto"/>
                <w:spacing w:val="-6"/>
                <w:sz w:val="15"/>
                <w:szCs w:val="15"/>
                <w:lang w:eastAsia="en-US"/>
              </w:rPr>
              <w:t xml:space="preserve"> </w:t>
            </w:r>
            <w:r>
              <w:rPr>
                <w:rFonts w:eastAsia="Calibri" w:ascii="HelveticaNeueLT Pro 55 Roman" w:hAnsi="HelveticaNeueLT Pro 55 Roman"/>
                <w:color w:val="auto"/>
                <w:spacing w:val="-4"/>
                <w:sz w:val="15"/>
                <w:szCs w:val="15"/>
                <w:lang w:eastAsia="en-US"/>
              </w:rPr>
              <w:t>kwantu</w:t>
            </w:r>
            <w:r>
              <w:rPr>
                <w:rFonts w:eastAsia="Calibri" w:ascii="HelveticaNeueLT Pro 55 Roman" w:hAnsi="HelveticaNeueLT Pro 55 Roman"/>
                <w:color w:val="auto"/>
                <w:spacing w:val="-6"/>
                <w:sz w:val="15"/>
                <w:szCs w:val="15"/>
                <w:lang w:eastAsia="en-US"/>
              </w:rPr>
              <w:t xml:space="preserve"> </w:t>
            </w:r>
            <w:r>
              <w:rPr>
                <w:rFonts w:eastAsia="Calibri" w:ascii="HelveticaNeueLT Pro 55 Roman" w:hAnsi="HelveticaNeueLT Pro 55 Roman"/>
                <w:color w:val="auto"/>
                <w:spacing w:val="-4"/>
                <w:sz w:val="15"/>
                <w:szCs w:val="15"/>
                <w:lang w:eastAsia="en-US"/>
              </w:rPr>
              <w:t xml:space="preserve">światła </w:t>
            </w:r>
            <w:r>
              <w:rPr>
                <w:rFonts w:eastAsia="Calibri" w:ascii="HelveticaNeueLT Pro 55 Roman" w:hAnsi="HelveticaNeueLT Pro 55 Roman"/>
                <w:color w:val="auto"/>
                <w:spacing w:val="-6"/>
                <w:sz w:val="15"/>
                <w:szCs w:val="15"/>
                <w:lang w:eastAsia="en-US"/>
              </w:rPr>
              <w:t>(</w:t>
            </w:r>
            <w:r>
              <w:rPr>
                <w:rFonts w:eastAsia="Calibri" w:ascii="HelveticaNeueLT Pro 55 Roman" w:hAnsi="HelveticaNeueLT Pro 55 Roman"/>
                <w:color w:val="auto"/>
                <w:spacing w:val="-4"/>
                <w:sz w:val="15"/>
                <w:szCs w:val="15"/>
                <w:lang w:eastAsia="en-US"/>
              </w:rPr>
              <w:t>wyjaśnia, dlaczego prążki w widmach emisyjnych i absorpcyjnych znajdują się dla danego gazu w tych samych miejscach – przy tych samych częstotliwościach)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opisuje zjawisko jonizacji jako zjawisko wywoływane tylko przez promieniowanie o częstotliwości większej od granicznej; posługuje się pojęciem </w:t>
            </w:r>
            <w:r>
              <w:rPr>
                <w:rFonts w:eastAsia="Calibri" w:ascii="HelveticaNeueLT Pro 55 Roman" w:hAnsi="HelveticaNeueLT Pro 55 Roman"/>
                <w:i/>
                <w:color w:val="auto"/>
                <w:sz w:val="15"/>
                <w:szCs w:val="15"/>
                <w:lang w:eastAsia="en-US"/>
              </w:rPr>
              <w:t>energii jonizacji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przedstawia wybrane informacje z historii odkryć kluczowych dla rozwoju mechaniki kwantowej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(proste) typowe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zadania lub problemy dotyczące powstawania widm liniowych i zjawiska jonizacji,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wykonuje obliczenia,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posługując się kalkulatorem; ilustruje,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złożone (nietypowe) zadania lub problemy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dotyczące promieniowania gazu,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powstawania widm liniowych i zjawiska jonizacji; analizuje otrzymany wynik; uzasadnia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Temat dodatkowy. Model atomu Bohra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64"/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  <w:t>wymienia postulaty Bohra; opisuje model atomu Bohra, wskazuje jego ograniczenia (</w:t>
            </w:r>
            <w:r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  <w:t xml:space="preserve">wyznacza promień </w:t>
            </w:r>
            <w:r>
              <w:rPr>
                <w:rFonts w:ascii="HelveticaNeueLT Pro 55 Roman" w:hAnsi="HelveticaNeueLT Pro 55 Roman"/>
                <w:i/>
                <w:iCs/>
                <w:spacing w:val="-2"/>
                <w:w w:val="98"/>
                <w:sz w:val="15"/>
                <w:szCs w:val="15"/>
              </w:rPr>
              <w:t>n</w:t>
            </w:r>
            <w:r>
              <w:rPr>
                <w:rFonts w:ascii="HelveticaNeueLT Pro 55 Roman" w:hAnsi="HelveticaNeueLT Pro 55 Roman"/>
                <w:spacing w:val="-2"/>
                <w:w w:val="98"/>
                <w:sz w:val="15"/>
                <w:szCs w:val="15"/>
              </w:rPr>
              <w:t>-tej orbity elektronu w atomie wodoru); wykazuje, że jest on proporcjonalny do kwadratu numeru orbity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opisuje widmo wodoru na podstawie zdjęcia (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analizuje i opisuje seryjny układ linii widmowych na przykładzie widma atomu wodoru;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posługuje się wzorem Balmera i Rydberga, stosuje je do obliczeń)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64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posługuje się wzorem na energię elektronu w atomie wodoru na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4"/>
                <w:sz w:val="15"/>
                <w:szCs w:val="15"/>
              </w:rPr>
              <w:t>n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-tej orbicie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, 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>interpretuje ten wzór (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wykazuje, że model Bohra wyjaśnia wzór Rydberga);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analizuje różne modele wybranego zjawiska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rozwiązuje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typowe (lub złożone)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zadania lub problemy dotyczące modelu atomu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Bohra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oraz widm atomu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wodoru;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wykonuje obliczenia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;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3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Powtórzenie i sprawdzian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dokonuje syntezy wiedzy z rozdziału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>Fizyka atomowa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przedstawia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najważniejsze pojęcia, zasady i zależności; posługuje się informacjami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pochodzącymi z analizy przedstawionych (lub samodzielnie wyszukanych) materiałów źródłowych, w tym tekstów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popularnonaukowych, lub z internetu, które dotyczą treści tego rozdziału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prezentuje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efekty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pracy własnej, np. doświadczeń domowych i obserwacji (planuje ich przebieg, formułuje i weryfikuje hipotezy); (prezentuje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efekty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projektu związanego z tematyką tego rozdziału)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typowe (proste) zadania lub problemy dotyczące treści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 xml:space="preserve"> Fizyka atomowa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, w szczególności: (wyodrębnia z tekstów i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ilustracji informacje kluczowe; wykonuje obliczenia i zapisuje wynik zgodnie z zasadami zaokrąglania, z zachowaniem liczby cyfr znaczących; czytelnie przedstawia odpowiedzi i rozwiązania); posługuje się tablicami fizycznymi, kartą wybranych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wzorów i stałych oraz kalkulatorem;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>Fizyka atomowa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ilustruje i/lub uzasadnia zależności,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rozwiązuje zestaw zadań dotyczący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Fizyka atomowa</w:t>
            </w:r>
            <w:r>
              <w:rPr>
                <w:rFonts w:ascii="HelveticaNeueLT Pro 55 Roman" w:hAnsi="HelveticaNeueLT Pro 55 Roman"/>
                <w:color w:val="auto"/>
                <w:spacing w:val="-8"/>
                <w:sz w:val="15"/>
                <w:szCs w:val="15"/>
              </w:rPr>
              <w:t>; ocenia stopień opanowania wymagań w tym zakresie,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formułuje wnioski; ustala sposoby uzupełnienia osiągnięć (jeśli to konieczne)</w:t>
            </w:r>
          </w:p>
        </w:tc>
        <w:tc>
          <w:tcPr>
            <w:tcW w:w="5102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(zadania zróżnicowane pod względem trudności i złożoności)</w:t>
            </w:r>
          </w:p>
        </w:tc>
      </w:tr>
      <w:tr>
        <w:trPr>
          <w:trHeight w:val="20" w:hRule="atLeast"/>
          <w:cantSplit w:val="true"/>
        </w:trPr>
        <w:tc>
          <w:tcPr>
            <w:tcW w:w="14141" w:type="dxa"/>
            <w:gridSpan w:val="6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  <w:t>Rozdział 11. Fizyka jądrowa. Gwiazdy i Wszechświat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36. Budowa jądra atomowego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posługuje się pojęciami: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pierwiastek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,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jądro atomowe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,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izotop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,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proton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,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neutron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,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elektron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 do opisu składu materii (opisuje skład jądra atomowego na podstawie liczb masowej i atomowej)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informuje, że w niezjonizowanym atomie liczba elektronów poruszających się wokół jądra jest równa liczbie protonów w jądrze; posługuje 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się pojęciem </w:t>
            </w:r>
            <w:r>
              <w:rPr>
                <w:rFonts w:eastAsia="Calibri" w:ascii="HelveticaNeueLT Pro 55 Roman" w:hAnsi="HelveticaNeueLT Pro 55 Roman"/>
                <w:i/>
                <w:sz w:val="15"/>
                <w:szCs w:val="15"/>
                <w:lang w:eastAsia="en-US"/>
              </w:rPr>
              <w:t>sił przyciągania jądrowego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przedstawia wybrane informacje z historii odkryć kluczowych dla rozwoju fizyki jądrowej (omawia doświadczenie Rutherforda)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(proste) typowe zadania lub problemy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związane z opisem </w:t>
            </w:r>
            <w:r>
              <w:rPr>
                <w:rFonts w:eastAsia="Calibri" w:ascii="HelveticaNeueLT Pro 55 Roman" w:hAnsi="HelveticaNeueLT Pro 55 Roman"/>
                <w:spacing w:val="-2"/>
                <w:sz w:val="15"/>
                <w:szCs w:val="15"/>
                <w:lang w:eastAsia="en-US"/>
              </w:rPr>
              <w:t>składu jądra atomowego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; ilustruje rozwiązania na schematycznych rysunkach jądra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wybranych izotopów;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37. Promieniowanie jądrowe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wyjaśnia, na czym polega promieniotwórczość naturalna;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wymienia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i opisuje) wybrane metody wykrywania promieniowania jądrowego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przeprowadza doświadczenie, korzystając z jego opisu: wykrywa –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obserwuje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promieniotwórczość różnych substancji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(opisuje obserwacje, formułuje wniosek; wskazuje przykłady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substancji emitujących promieniowanie jądrowe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w otaczającej rzeczywistości)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wymienia właściwości promieniowania jądrowego; rozróżnia promieniowanie: alfa (</w:t>
            </w:r>
            <w:r>
              <w:rPr>
                <w:rFonts w:eastAsia="Symbol" w:cs="Symbol" w:ascii="Symbol" w:hAnsi="Symbol"/>
                <w:sz w:val="15"/>
                <w:szCs w:val="15"/>
              </w:rPr>
              <w:sym w:font="Symbol" w:char="f061"/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), beta (</w:t>
            </w:r>
            <w:r>
              <w:rPr>
                <w:rFonts w:eastAsia="Symbol" w:cs="Symbol" w:ascii="Symbol" w:hAnsi="Symbol"/>
                <w:sz w:val="15"/>
                <w:szCs w:val="15"/>
              </w:rPr>
              <w:sym w:font="Symbol" w:char="f062"/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) i gamma (</w:t>
            </w:r>
            <w:r>
              <w:rPr>
                <w:rFonts w:eastAsia="Symbol" w:cs="Symbol" w:ascii="Symbol" w:hAnsi="Symbol"/>
                <w:sz w:val="15"/>
                <w:szCs w:val="15"/>
              </w:rPr>
              <w:sym w:font="Symbol" w:char="f067"/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wymienia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(i opisuje)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przykłady zastosowania zjawiska promieniotwórczości w 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technice i medycynie; przedstawia wybrane informacje z historii badań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promieniotwórczości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naturalnej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(proste) typowe zadania lub problemy związane z właściwościami promieniowania jądrowego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38. Wpływ promieniowania na materię i organizmy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iCs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odróżnia promieniowanie jonizujące od promieniowania niejonizującego; ukazuje (i opisuje) wpływ promieniowania jonizującego na materię i organizmy żywe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podaje (i opisuje) przykłady wykorzystywania promieniowania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jądrowego w medycynie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posługuje się informacjami pochodzącymi z analizy materiałów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>źródłowych, w tym tekstów popularnonaukowych, lub z internetu,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 xml:space="preserve"> które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dotyczą skutków i zastosowań promieniowania jądrowego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(proste) typowe zadania lub problemy dotyczące wpływu promieniowania jonizującego na materię i organizmy żywe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rozwiązuje złożone (nietypowe) zadania lub problemy dotyczące wpływu promieniowania jonizującego na materię i organizmy żywe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formułuje hipotezy, uzasadnia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39. Reakcje jądrowe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0000FF"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pojęciami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jądra stabilnego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jądra niestabilnego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(odróżnia reakcje chemiczne od reakcji jądrowych); opisuje powstawanie promieniowania gamma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opisuje rozpady alfa (</w:t>
            </w:r>
            <w:r>
              <w:rPr>
                <w:rFonts w:eastAsia="Symbol" w:cs="Symbol" w:ascii="Symbol" w:hAnsi="Symbol"/>
                <w:sz w:val="15"/>
                <w:szCs w:val="15"/>
              </w:rPr>
              <w:sym w:font="Symbol" w:char="f061"/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) i beta (</w:t>
            </w:r>
            <w:r>
              <w:rPr>
                <w:rFonts w:eastAsia="Symbol" w:cs="Symbol" w:ascii="Symbol" w:hAnsi="Symbol"/>
                <w:sz w:val="15"/>
                <w:szCs w:val="15"/>
              </w:rPr>
              <w:sym w:font="Symbol" w:char="f062"/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);</w:t>
            </w:r>
            <w:r>
              <w:rPr>
                <w:rFonts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zapisuje reakcje jądrowe, stosując zasadę zachowania liczby nukleonów i zasadę zachowania ładunku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posługuje się informacjami pochodzącymi z analizy materiałów źródłowych lub z internetu, które dotyczą występowania (np. radonu) oraz wykorzystywania izotopów promieniotwórczych (np. helu)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pacing w:val="-2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2"/>
                <w:w w:val="99"/>
                <w:sz w:val="15"/>
                <w:szCs w:val="15"/>
              </w:rPr>
              <w:t>rozwiązuje (proste) typowe zadania dotyczące reakcji jądrowych; ustala odpowiedzi; wykonuje obliczenia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rozwiązuje złożone (nietypowe) zadania lub problemy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dotyczące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reakcji jądrowych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bCs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  <w:t>40. Czas połowicznego rozpadu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ListParagraph"/>
              <w:spacing w:lineRule="auto" w:line="276"/>
              <w:ind w:left="0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opisuje rozpad izotopu promieniotwórczego; posługuje się pojęciem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czasu połowicznego rozpadu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, wskazuje przykłady zastosowania prawa połowicznego rozpadu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pacing w:val="-2"/>
                <w:w w:val="97"/>
                <w:kern w:val="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w w:val="97"/>
                <w:kern w:val="2"/>
                <w:sz w:val="15"/>
                <w:szCs w:val="15"/>
              </w:rPr>
              <w:t>opisuje zależność liczby jąder lub masy izotopu promieniotwórczego od czasu, szkicuje wykres tej zależności (wykorzystuje do obliczeń wykres zależności liczby jąder izotopu promieniotwórczego od czasu)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opisuje zasadę datowania substancji – skał, zabytków, szczątków organicznych – na podstawie zawartości izotopów promieniotwórczych i stosuje ją do obliczeń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(proste) typowe zadania lub problemy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związane z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czasem połowicznego rozpadu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wyodrębnia z tekstów i ilustracji informacje kluczowe; wykonuje obliczenia szacunkowe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złożone (nietypowe) zadania lub problemy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związane z 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czasem połowicznego rozpadu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  <w:lang w:val="de-DE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lang w:val="de-DE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  <w:lang w:val="de-DE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  <w:lang w:val="de-DE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41. Energia jądrowa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opisuje reakcję rozszczepienia jądra uranu </w:t>
            </w:r>
            <w:r>
              <w:rPr>
                <w:rFonts w:ascii="HelveticaNeueLT Pro 55 Roman" w:hAnsi="HelveticaNeueLT Pro 55 Roman"/>
                <w:sz w:val="15"/>
                <w:szCs w:val="15"/>
                <w:vertAlign w:val="superscript"/>
              </w:rPr>
              <w:t>235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U zachodzącą w wyniku </w:t>
            </w: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>pochłonięcia przezeń neutronu, uzupełnia zapis takiej reakcji; podaje warunki zajścia reakcji łań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cuchowej; podaje, co to jest masa krytyczna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(wskazuje przykłady wykorzystania reakcji rozszczepienia); opisuje zasadę działania elektrowni jądrowej oraz wymienia korzyści i niebezpieczeństwa płynące z energetyki jądrowej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posługuje się informacjami pochodzącymi z analizy materiałów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źródłowych lub z internetu, które dotyczą energii jądrowej (omawia budowę reaktora jądrowego)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(proste) typowe zadania lub problemy związane z energią jądrową; ustala odpowiedzi;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wykonuje obliczenia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; uzupełnia zapisy reakcji jądrowych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związane z energią jądrową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42. Energia syntezy termojądrowej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opisuje reakcję termojądrową przemiany wodoru w hel – reakcję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syntezy termojądrowej zachodzącą w gwiazdach (podaje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warunki, w jakich ta reakcja może zachodzić); zapisuje i omawia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reakcję termojądrową na przykładzie syntezy jąder trytu i deuteru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wskazuje ograniczenia i </w:t>
            </w:r>
            <w:r>
              <w:rPr>
                <w:rFonts w:ascii="HelveticaNeueLT Pro 55 Roman" w:hAnsi="HelveticaNeueLT Pro 55 Roman"/>
                <w:color w:themeColor="text1" w:val="000000"/>
                <w:sz w:val="15"/>
                <w:szCs w:val="15"/>
              </w:rPr>
              <w:t>perspektywy wykorzystania energii termojądrowej (wyjaśnia, dlaczego żelazo jest pierwiastkiem granicznym – w </w:t>
            </w:r>
            <w:r>
              <w:rPr>
                <w:rFonts w:eastAsia="WarnockPro-Light" w:ascii="HelveticaNeueLT Pro 55 Roman" w:hAnsi="HelveticaNeueLT Pro 55 Roman"/>
                <w:color w:themeColor="text1" w:val="000000"/>
                <w:sz w:val="15"/>
                <w:szCs w:val="15"/>
              </w:rPr>
              <w:t xml:space="preserve">jego przypadku nie można uzyskać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energii jądrowej)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posługuje się informacjami pochodzącymi z analizy przedstawionych (lub samodzielnie wyszukanych) materiałów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źródłowych dotyczących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reakcji jądrowych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rozwiązuje typowe (lub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złożone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) zadania lub problemy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związane z reakcją i </w:t>
            </w: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 xml:space="preserve">energią syntezy </w:t>
            </w:r>
            <w:r>
              <w:rPr>
                <w:rFonts w:ascii="HelveticaNeueLT Pro 55 Roman" w:hAnsi="HelveticaNeueLT Pro 55 Roman"/>
                <w:bCs/>
                <w:color w:val="auto"/>
                <w:spacing w:val="-2"/>
                <w:sz w:val="15"/>
                <w:szCs w:val="15"/>
              </w:rPr>
              <w:t>termojądrowej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; ustala i/lub uzasadnia 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43. Masa i energia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stwierdza,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że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ciało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emitujące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4"/>
                <w:sz w:val="15"/>
                <w:szCs w:val="15"/>
              </w:rPr>
              <w:t>energię traci masę;</w:t>
            </w:r>
            <w:r>
              <w:rPr>
                <w:rFonts w:ascii="HelveticaNeueLT Pro 55 Roman" w:hAnsi="HelveticaNeueLT Pro 55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spacing w:val="-8"/>
                <w:sz w:val="15"/>
                <w:szCs w:val="15"/>
              </w:rPr>
              <w:t xml:space="preserve">interpretuje i stosuje do obliczeń wzór wyrażający równoważność energii i masy: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E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m</m:t>
              </m:r>
              <m:r>
                <w:rPr>
                  <w:rFonts w:ascii="Cambria Math" w:hAnsi="Cambria Math"/>
                </w:rPr>
                <m:t xml:space="preserve">∙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c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auto"/>
                <w:sz w:val="15"/>
                <w:szCs w:val="15"/>
              </w:rPr>
              <w:t>energii spoczynkowej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opisuje jakościowo anihilację par cząstka-antycząstka na przykładzie anihilacji pary elektron-pozyton; posługuje się (przedstawionymi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)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lub samodzielnie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wyszukanymi informacjami dotyczącymi równoważności masy i energii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rozwiązuje (proste) typowe zadania lub problemy dotyczące </w:t>
            </w:r>
            <w:r>
              <w:rPr>
                <w:rFonts w:ascii="HelveticaNeueLT Pro 55 Roman" w:hAnsi="HelveticaNeueLT Pro 55 Roman"/>
                <w:color w:val="auto"/>
                <w:spacing w:val="-8"/>
                <w:sz w:val="15"/>
                <w:szCs w:val="15"/>
              </w:rPr>
              <w:t>równoważności energii i masy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wykonuje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obliczenia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, posługując się kalkulatorem, analizuje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otrzymany wynik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ozwiązuje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złożone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(nietypowe)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zadania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lub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problemy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dotyczące </w:t>
            </w:r>
            <w:r>
              <w:rPr>
                <w:rFonts w:ascii="HelveticaNeueLT Pro 55 Roman" w:hAnsi="HelveticaNeueLT Pro 55 Roman"/>
                <w:color w:val="auto"/>
                <w:spacing w:val="-8"/>
                <w:sz w:val="15"/>
                <w:szCs w:val="15"/>
              </w:rPr>
              <w:t>równoważności energii i masy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44. Deficyt masy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posługuje się pojęciami 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energii wiązania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sz w:val="15"/>
                <w:szCs w:val="15"/>
              </w:rPr>
              <w:t>deficytu masy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>; oblicza te wielkości dla dowolnego izotopu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stosuje zasadę zachowania energii do opisu reakcji jądrowych (oblicza energię wyzwoloną podczas reakcji jądrowych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przez porównanie mas substratów i produktów reakcji)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rozwiązuje (proste) typowe zadania związane z obliczaniem energii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wiązania i deficytu masy;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wykonuje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obliczenia,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posługując się kalkulatorem, analizuje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analizie otrzymany wynik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związane z obliczaniem energii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wiązania i deficytu masy;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uzasadnia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45. Życie Słońca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wskazuje reakcje termojądrowe przemiany wodoru w hel jako źródło energii Słońca oraz podaje warunki ich zachodzenia (opisuje, jak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Słońce będzie produkować energię, gdy wodór się skończy – reakcję przemiany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helu w węgiel)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podaje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przybliżony 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wiek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Słońca;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 opisuje elementy ewolucji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Słońca (czerwony olbrzym, mgławica planetarna, biały karzeł)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rozwiązuje typowe (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lub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złożone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) zadania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lub problemy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 dotyczące życia Słońca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ustala odpowiedzi;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wykonuje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obliczenia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46. Życie gwiazd – kosmiczna menażeria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 xml:space="preserve">(wskazuje początkową masę gwiazdy jako czynnik warunkujący jej ewolucję); opisuje elementy ewolucji gwiazd: najlżejszych, o masie podobnej do masy </w:t>
            </w:r>
            <w:r>
              <w:rPr>
                <w:rFonts w:ascii="HelveticaNeueLT Pro 55 Roman" w:hAnsi="HelveticaNeueLT Pro 55 Roman"/>
                <w:spacing w:val="-2"/>
                <w:sz w:val="15"/>
                <w:szCs w:val="15"/>
              </w:rPr>
              <w:t>Słońca, oraz gwiazd masywniejszych od Słońca</w:t>
            </w:r>
            <w:r>
              <w:rPr>
                <w:rFonts w:eastAsia="Calibri" w:ascii="HelveticaNeueLT Pro 55 Roman" w:hAnsi="HelveticaNeueLT Pro 55 Roman"/>
                <w:sz w:val="15"/>
                <w:szCs w:val="15"/>
                <w:lang w:eastAsia="en-US"/>
              </w:rPr>
              <w:t>; omawia supernowe i czarne dziury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posługuje się informacjami pochodzącymi z analizy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przedstawionych (lub samodzielnie wyszukanych)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materiałów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źródłowych lub z internetu, które dotyczą 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>ewolucji gwiazd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typowe (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lub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złożone) zadania lub problemy związane z </w:t>
            </w:r>
            <w:r>
              <w:rPr>
                <w:rFonts w:eastAsia="Calibri" w:ascii="HelveticaNeueLT Pro 55 Roman" w:hAnsi="HelveticaNeueLT Pro 55 Roman"/>
                <w:color w:val="auto"/>
                <w:sz w:val="15"/>
                <w:szCs w:val="15"/>
                <w:lang w:eastAsia="en-US"/>
              </w:rPr>
              <w:t>ewolucją gwiazd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ustala odpowiedzi; 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 xml:space="preserve">wykonuje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>obliczenia</w:t>
            </w: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, posługując się kalkulatorem, analizuje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 otrzymany wynik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2"/>
              <w:spacing w:lineRule="auto" w:line="276"/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Cs/>
                <w:color w:val="auto"/>
                <w:sz w:val="15"/>
                <w:szCs w:val="15"/>
              </w:rPr>
              <w:t>47. Wszechświat</w:t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Footer"/>
              <w:tabs>
                <w:tab w:val="clear" w:pos="4536"/>
                <w:tab w:val="clear" w:pos="9072"/>
              </w:tabs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opisuje Wielki Wybuch jako początek znanego nam Wszechświata (podaje przybliżony wiek Wszechświata), opisuje jakościowo rozszerzanie się Wszechświata – ucieczkę galaktyk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wymienia najważniejsze metody badania kosmosu (posługuje się informacjami pochodzącymi z analizy materiałów źródłowych lub internetu, które dotyczą historii badań dziejów Wszechświata)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opisuje powstawanie pierwiastków we Wszechświecie oraz ewolucję i dalszy losy Wszechświata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rozwiązuje typowe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lub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złożone)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zadania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lub problemy dotyczące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Wszechświata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wyodrębnia z tekstów i ilustracji informacje kluczowe; ustala i/lub uzasadnia 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restar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Heading3"/>
              <w:spacing w:lineRule="auto" w:line="276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Powtórzenie i sprawdzian</w:t>
            </w:r>
          </w:p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dokonuje syntezy wiedzy z rozdziału 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>Fizyka jądrowa. Gwiazdy i Wszechświat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przedstawia najważniejsze pojęcia, zasady i zależności; posługuje się informacjami pochodzącymi z analizy przedstawionych (lub samodzielnie wyszukanych) materiałów źródłowych, w tym tekstów popularnonaukowych, lub z internetu, które dotyczą treści tego rozdziału; prezentuje </w:t>
            </w:r>
            <w:r>
              <w:rPr>
                <w:rFonts w:ascii="HelveticaNeueLT Pro 55 Roman" w:hAnsi="HelveticaNeueLT Pro 55 Roman"/>
                <w:color w:val="auto"/>
                <w:spacing w:val="-2"/>
                <w:sz w:val="15"/>
                <w:szCs w:val="15"/>
              </w:rPr>
              <w:t>efekty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własnej pracy, np.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analizy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tekstu, obserwacji, realizacji projektu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typowe (proste) zadania lub problemy dotyczące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Fizyka jądrowa. Gwiazdy i Wszechświat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, w szczególności: (przelicza jednostki, wyodrębnia z tekstów i ilustracji informacje kluczowe; wykonuje obliczenia i zapisuje wynik zgodnie z zasadami zaokrąglania, z zachowaniem liczby cyfr znaczących; czytelnie przedstawia odpowiedzi i rozwiązania); posługuje się tablicami fizycznymi, kartą wybranych wzorów i stałych oraz kalkulatorem; ustala i/lub uzasadnia odpowiedzi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Fizyka jądrowa. Gwiazdy i Wszechświat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ilustruje i/lub uzasadnia zależności, </w:t>
            </w:r>
            <w:r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>odpowiedzi lub stwierdzenia</w:t>
            </w:r>
          </w:p>
        </w:tc>
        <w:tc>
          <w:tcPr>
            <w:tcW w:w="127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</w:r>
          </w:p>
        </w:tc>
        <w:tc>
          <w:tcPr>
            <w:tcW w:w="12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</w:tc>
        <w:tc>
          <w:tcPr>
            <w:tcW w:w="12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(X)</w:t>
            </w:r>
          </w:p>
        </w:tc>
      </w:tr>
      <w:tr>
        <w:trPr>
          <w:trHeight w:val="20" w:hRule="atLeast"/>
          <w:cantSplit w:val="true"/>
        </w:trPr>
        <w:tc>
          <w:tcPr>
            <w:tcW w:w="2093" w:type="dxa"/>
            <w:vMerge w:val="continue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ind w:right="-108"/>
              <w:rPr>
                <w:rFonts w:ascii="HelveticaNeueLT Pro 55 Roman" w:hAnsi="HelveticaNeueLT Pro 55 Roman"/>
                <w:b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sz w:val="15"/>
                <w:szCs w:val="15"/>
              </w:rPr>
            </w:r>
          </w:p>
        </w:tc>
        <w:tc>
          <w:tcPr>
            <w:tcW w:w="694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BodyText"/>
              <w:spacing w:lineRule="auto" w:line="276"/>
              <w:rPr>
                <w:rFonts w:ascii="HelveticaNeueLT Pro 55 Roman" w:hAnsi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auto"/>
                <w:spacing w:val="-6"/>
                <w:sz w:val="15"/>
                <w:szCs w:val="15"/>
              </w:rPr>
              <w:t>rozwiązuje zestaw zadań dotyczący treści rozdziału</w:t>
            </w:r>
            <w:r>
              <w:rPr>
                <w:rFonts w:ascii="HelveticaNeueLT Pro 55 Roman" w:hAnsi="HelveticaNeueLT Pro 55 Roman"/>
                <w:i/>
                <w:iCs/>
                <w:color w:val="auto"/>
                <w:sz w:val="15"/>
                <w:szCs w:val="15"/>
              </w:rPr>
              <w:t xml:space="preserve"> Fizyka jądrowa. Gwiazdy i Wszechświat</w:t>
            </w:r>
            <w:r>
              <w:rPr>
                <w:rFonts w:ascii="HelveticaNeueLT Pro 55 Roman" w:hAnsi="HelveticaNeueLT Pro 55 Roman"/>
                <w:color w:val="auto"/>
                <w:spacing w:val="-8"/>
                <w:sz w:val="15"/>
                <w:szCs w:val="15"/>
              </w:rPr>
              <w:t>; ocenia stopień opanowania wymagań w tym zakresie,</w:t>
            </w:r>
            <w:r>
              <w:rPr>
                <w:rFonts w:ascii="HelveticaNeueLT Pro 55 Roman" w:hAnsi="HelveticaNeueLT Pro 55 Roman"/>
                <w:color w:val="auto"/>
                <w:spacing w:val="-4"/>
                <w:sz w:val="15"/>
                <w:szCs w:val="15"/>
              </w:rPr>
              <w:t xml:space="preserve"> formułuje wnioski; ustala sposoby uzupełnienia osiągnięć (jeśli to konieczne)</w:t>
            </w:r>
          </w:p>
        </w:tc>
        <w:tc>
          <w:tcPr>
            <w:tcW w:w="5102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X</w:t>
            </w:r>
          </w:p>
          <w:p>
            <w:pPr>
              <w:pStyle w:val="Normal"/>
              <w:spacing w:lineRule="auto" w:line="276"/>
              <w:jc w:val="center"/>
              <w:rPr>
                <w:rFonts w:ascii="HelveticaNeueLT Pro 55 Roman" w:hAnsi="HelveticaNeueLT Pro 55 Roman"/>
                <w:color w:val="0000FF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sz w:val="15"/>
                <w:szCs w:val="15"/>
              </w:rPr>
              <w:t>(zadania zróżnicowane pod względem trudności i złożoności)</w:t>
            </w:r>
          </w:p>
        </w:tc>
      </w:tr>
    </w:tbl>
    <w:p>
      <w:pPr>
        <w:pStyle w:val="Footer"/>
        <w:tabs>
          <w:tab w:val="clear" w:pos="4536"/>
          <w:tab w:val="clear" w:pos="9072"/>
        </w:tabs>
        <w:rPr>
          <w:rFonts w:ascii="HelveticaNeueLT Pro 55 Roman" w:hAnsi="HelveticaNeueLT Pro 55 Roman"/>
          <w:sz w:val="15"/>
          <w:szCs w:val="15"/>
        </w:rPr>
      </w:pPr>
      <w:r>
        <w:rPr>
          <w:rFonts w:ascii="HelveticaNeueLT Pro 55 Roman" w:hAnsi="HelveticaNeueLT Pro 55 Roman"/>
          <w:sz w:val="15"/>
          <w:szCs w:val="15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2) posiadającego orzeczenie o potrzebie indywidualnego nauczania – na podstawie tego orzeczenia,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Szczegółowe opisy dostosowań są ujęte w dokumentacji pomocy pedagogiczno- psychologicznej.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 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Wymagania edukacyjne zostały opracowane przez dr Jolantę Dercz</w:t>
      </w:r>
    </w:p>
    <w:p>
      <w:pPr>
        <w:pStyle w:val="Footer"/>
        <w:tabs>
          <w:tab w:val="left" w:pos="708" w:leader="none"/>
          <w:tab w:val="center" w:pos="4536" w:leader="none"/>
          <w:tab w:val="right" w:pos="9072" w:leader="none"/>
        </w:tabs>
        <w:spacing w:lineRule="auto" w:line="276"/>
        <w:rPr/>
      </w:pPr>
      <w:r>
        <w:rPr/>
      </w:r>
    </w:p>
    <w:p>
      <w:pPr>
        <w:pStyle w:val="Footer"/>
        <w:tabs>
          <w:tab w:val="clear" w:pos="4536"/>
          <w:tab w:val="clear" w:pos="9072"/>
        </w:tabs>
        <w:rPr>
          <w:rFonts w:ascii="HelveticaNeueLT Pro 55 Roman" w:hAnsi="HelveticaNeueLT Pro 55 Roman"/>
          <w:sz w:val="15"/>
          <w:szCs w:val="15"/>
        </w:rPr>
      </w:pPr>
      <w:r>
        <w:rPr>
          <w:rFonts w:ascii="HelveticaNeueLT Pro 55 Roman" w:hAnsi="HelveticaNeueLT Pro 55 Roman"/>
          <w:sz w:val="15"/>
          <w:szCs w:val="15"/>
        </w:rPr>
      </w:r>
    </w:p>
    <w:sectPr>
      <w:footerReference w:type="even" r:id="rId2"/>
      <w:footerReference w:type="default" r:id="rId3"/>
      <w:footerReference w:type="first" r:id="rId4"/>
      <w:type w:val="nextPage"/>
      <w:pgSz w:orient="landscape" w:w="16838" w:h="11906"/>
      <w:pgMar w:left="1418" w:right="1418" w:gutter="0" w:header="0" w:top="1134" w:footer="709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NeueLT Pro 35 Th">
    <w:charset w:val="ee"/>
    <w:family w:val="roman"/>
    <w:pitch w:val="variable"/>
  </w:font>
  <w:font w:name="HelveticaNeueLT Pro 55 Roman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0pt;margin-top:0.05pt;width:1.1pt;height:1.1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1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qFormat/>
    <w:rsid w:val="00601111"/>
    <w:pPr>
      <w:keepNext w:val="true"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601111"/>
    <w:pPr>
      <w:keepNext w:val="true"/>
      <w:ind w:right="-108"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601111"/>
    <w:pPr>
      <w:keepNext w:val="true"/>
      <w:ind w:right="-108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01111"/>
    <w:pPr>
      <w:keepNext w:val="true"/>
      <w:ind w:right="-108"/>
      <w:outlineLvl w:val="3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semiHidden/>
    <w:qFormat/>
    <w:rsid w:val="00601111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Pagenumber">
    <w:name w:val="page number"/>
    <w:basedOn w:val="DefaultParagraphFont"/>
    <w:semiHidden/>
    <w:qFormat/>
    <w:rsid w:val="00601111"/>
    <w:rPr/>
  </w:style>
  <w:style w:type="character" w:styleId="Annotationreference">
    <w:name w:val="annotation reference"/>
    <w:semiHidden/>
    <w:qFormat/>
    <w:rsid w:val="00601111"/>
    <w:rPr>
      <w:sz w:val="16"/>
      <w:szCs w:val="16"/>
    </w:rPr>
  </w:style>
  <w:style w:type="character" w:styleId="TekstdymkaZnak" w:customStyle="1">
    <w:name w:val="Tekst dymka Znak"/>
    <w:semiHidden/>
    <w:qFormat/>
    <w:rsid w:val="00601111"/>
    <w:rPr>
      <w:rFonts w:ascii="Tahoma" w:hAnsi="Tahoma" w:cs="Tahoma"/>
      <w:sz w:val="16"/>
      <w:szCs w:val="16"/>
    </w:rPr>
  </w:style>
  <w:style w:type="character" w:styleId="TekstdymkaZnak1" w:customStyle="1">
    <w:name w:val="Tekst dymka Znak1"/>
    <w:link w:val="BalloonText"/>
    <w:uiPriority w:val="99"/>
    <w:semiHidden/>
    <w:qFormat/>
    <w:rsid w:val="00642ec8"/>
    <w:rPr>
      <w:rFonts w:ascii="Segoe UI" w:hAnsi="Segoe UI" w:cs="Segoe UI"/>
      <w:sz w:val="18"/>
      <w:szCs w:val="18"/>
    </w:rPr>
  </w:style>
  <w:style w:type="character" w:styleId="TekstpodstawowyZnak" w:customStyle="1">
    <w:name w:val="Tekst podstawowy Znak"/>
    <w:semiHidden/>
    <w:qFormat/>
    <w:rsid w:val="00bc0dac"/>
    <w:rPr>
      <w:color w:val="0000FF"/>
      <w:sz w:val="24"/>
      <w:szCs w:val="24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616920"/>
    <w:rPr/>
  </w:style>
  <w:style w:type="character" w:styleId="TematkomentarzaZnak" w:customStyle="1">
    <w:name w:val="Temat komentarza Znak"/>
    <w:basedOn w:val="TekstkomentarzaZnak"/>
    <w:link w:val="Annotationsubject"/>
    <w:qFormat/>
    <w:rsid w:val="00616920"/>
    <w:rPr/>
  </w:style>
  <w:style w:type="character" w:styleId="NagwekZnak" w:customStyle="1">
    <w:name w:val="Nagłówek Znak"/>
    <w:basedOn w:val="DefaultParagraphFont"/>
    <w:uiPriority w:val="99"/>
    <w:qFormat/>
    <w:rsid w:val="009f3204"/>
    <w:rPr>
      <w:sz w:val="24"/>
      <w:szCs w:val="24"/>
    </w:rPr>
  </w:style>
  <w:style w:type="character" w:styleId="StopkaZnak" w:customStyle="1">
    <w:name w:val="Stopka Znak"/>
    <w:uiPriority w:val="99"/>
    <w:qFormat/>
    <w:rsid w:val="009f3204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4a4785"/>
    <w:rPr>
      <w:color w:val="808080"/>
    </w:rPr>
  </w:style>
  <w:style w:type="character" w:styleId="StopkaScZnak" w:customStyle="1">
    <w:name w:val="stopka_Sc Znak"/>
    <w:link w:val="StopkaSc"/>
    <w:qFormat/>
    <w:rsid w:val="004a4785"/>
    <w:rPr>
      <w:rFonts w:ascii="Calibri" w:hAnsi="Calibri" w:eastAsia="Calibri" w:cs="HelveticaNeueLT Pro 55 Roman"/>
      <w:sz w:val="16"/>
      <w:szCs w:val="16"/>
      <w:lang w:val="en-US" w:eastAsia="en-US"/>
    </w:rPr>
  </w:style>
  <w:style w:type="character" w:styleId="LineNumber">
    <w:name w:val="Line Number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semiHidden/>
    <w:rsid w:val="00601111"/>
    <w:pPr/>
    <w:rPr>
      <w:color w:val="0000FF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semiHidden/>
    <w:rsid w:val="00601111"/>
    <w:pPr/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rsid w:val="0060111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">
    <w:name w:val="Body Text Indent"/>
    <w:basedOn w:val="Normal"/>
    <w:semiHidden/>
    <w:rsid w:val="00601111"/>
    <w:pPr>
      <w:ind w:left="15"/>
    </w:pPr>
    <w:rPr/>
  </w:style>
  <w:style w:type="paragraph" w:styleId="BodyText2">
    <w:name w:val="Body Text 2"/>
    <w:basedOn w:val="Normal"/>
    <w:semiHidden/>
    <w:qFormat/>
    <w:rsid w:val="00601111"/>
    <w:pPr>
      <w:spacing w:lineRule="auto" w:line="360"/>
    </w:pPr>
    <w:rPr>
      <w:color w:val="FF00FF"/>
    </w:rPr>
  </w:style>
  <w:style w:type="paragraph" w:styleId="BodyText3">
    <w:name w:val="Body Text 3"/>
    <w:basedOn w:val="Normal"/>
    <w:semiHidden/>
    <w:qFormat/>
    <w:rsid w:val="00601111"/>
    <w:pPr>
      <w:jc w:val="both"/>
    </w:pPr>
    <w:rPr/>
  </w:style>
  <w:style w:type="paragraph" w:styleId="Annotationtext">
    <w:name w:val="annotation text"/>
    <w:basedOn w:val="Normal"/>
    <w:link w:val="TekstkomentarzaZnak"/>
    <w:semiHidden/>
    <w:qFormat/>
    <w:rsid w:val="00601111"/>
    <w:pPr/>
    <w:rPr>
      <w:sz w:val="20"/>
      <w:szCs w:val="20"/>
    </w:rPr>
  </w:style>
  <w:style w:type="paragraph" w:styleId="NoSpacing">
    <w:name w:val="No Spacing"/>
    <w:qFormat/>
    <w:rsid w:val="006011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ListParagraph">
    <w:name w:val="List Paragraph"/>
    <w:basedOn w:val="Normal"/>
    <w:qFormat/>
    <w:rsid w:val="00601111"/>
    <w:pPr>
      <w:ind w:left="720"/>
    </w:pPr>
    <w:rPr>
      <w:sz w:val="20"/>
      <w:szCs w:val="20"/>
    </w:rPr>
  </w:style>
  <w:style w:type="paragraph" w:styleId="BodyTextIndent2">
    <w:name w:val="Body Text Indent 2"/>
    <w:basedOn w:val="Normal"/>
    <w:semiHidden/>
    <w:qFormat/>
    <w:rsid w:val="00601111"/>
    <w:pPr>
      <w:spacing w:lineRule="exact" w:line="230" w:before="130" w:after="0"/>
      <w:ind w:left="10"/>
    </w:pPr>
    <w:rPr>
      <w:spacing w:val="1"/>
    </w:rPr>
  </w:style>
  <w:style w:type="paragraph" w:styleId="Default" w:customStyle="1">
    <w:name w:val="Default"/>
    <w:qFormat/>
    <w:rsid w:val="00601111"/>
    <w:pPr>
      <w:widowControl w:val="false"/>
      <w:suppressAutoHyphens w:val="true"/>
      <w:bidi w:val="0"/>
      <w:spacing w:before="0" w:after="0"/>
      <w:jc w:val="left"/>
    </w:pPr>
    <w:rPr>
      <w:rFonts w:ascii="HelveticaNeueLT Pro 35 Th" w:hAnsi="HelveticaNeueLT Pro 35 Th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BalloonText">
    <w:name w:val="Balloon Text"/>
    <w:basedOn w:val="Normal"/>
    <w:link w:val="TekstdymkaZnak1"/>
    <w:uiPriority w:val="99"/>
    <w:semiHidden/>
    <w:unhideWhenUsed/>
    <w:qFormat/>
    <w:rsid w:val="00642ec8"/>
    <w:pPr/>
    <w:rPr>
      <w:rFonts w:ascii="Segoe UI" w:hAnsi="Segoe UI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16920"/>
    <w:pPr/>
    <w:rPr>
      <w:b/>
      <w:bCs/>
    </w:rPr>
  </w:style>
  <w:style w:type="paragraph" w:styleId="Revision">
    <w:name w:val="Revision"/>
    <w:uiPriority w:val="99"/>
    <w:semiHidden/>
    <w:qFormat/>
    <w:rsid w:val="0061692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er">
    <w:name w:val="Header"/>
    <w:basedOn w:val="Normal"/>
    <w:link w:val="NagwekZnak"/>
    <w:uiPriority w:val="99"/>
    <w:unhideWhenUsed/>
    <w:rsid w:val="009f320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Sc" w:customStyle="1">
    <w:name w:val="stopka_Sc"/>
    <w:basedOn w:val="Footer"/>
    <w:link w:val="StopkaScZnak"/>
    <w:qFormat/>
    <w:rsid w:val="004a4785"/>
    <w:pPr/>
    <w:rPr>
      <w:rFonts w:ascii="Calibri" w:hAnsi="Calibri" w:eastAsia="Calibri" w:cs="HelveticaNeueLT Pro 55 Roman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6618e2"/>
    <w:pPr>
      <w:spacing w:beforeAutospacing="1" w:afterAutospacing="1"/>
    </w:pPr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DD5AC-9A21-4B66-AED8-7D649B76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LibreOffice/7.6.4.1$Windows_X86_64 LibreOffice_project/e19e193f88cd6c0525a17fb7a176ed8e6a3e2aa1</Application>
  <AppVersion>15.0000</AppVersion>
  <Pages>22</Pages>
  <Words>6737</Words>
  <Characters>46231</Characters>
  <CharactersWithSpaces>52174</CharactersWithSpaces>
  <Paragraphs>835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2023-12-04T16:54:00Z</dcterms:created>
  <dc:creator>Kutajczyk</dc:creator>
  <dc:description/>
  <dc:language>pl-PL</dc:language>
  <cp:lastModifiedBy/>
  <dcterms:modified xsi:type="dcterms:W3CDTF">2024-09-26T14:26:29Z</dcterms:modified>
  <cp:revision>6</cp:revision>
  <dc:subject/>
  <dc:title>Plan wynikowy (propozycja)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